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DF98F" w14:textId="77777777" w:rsidR="00696212" w:rsidRPr="00111B98" w:rsidRDefault="00696212" w:rsidP="00AD0F62">
      <w:pPr>
        <w:spacing w:line="264" w:lineRule="auto"/>
        <w:jc w:val="center"/>
        <w:rPr>
          <w:b/>
        </w:rPr>
      </w:pPr>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commentRangeStart w:id="0"/>
      <w:commentRangeEnd w:id="0"/>
      <w:r w:rsidR="007A4668" w:rsidRPr="00111B98">
        <w:rPr>
          <w:rStyle w:val="Odkaznakomentr"/>
        </w:rPr>
        <w:commentReference w:id="0"/>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1"/>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2" w:name="OLE_LINK3"/>
      <w:bookmarkStart w:id="3" w:name="OLE_LINK4"/>
      <w:r w:rsidRPr="00111B98">
        <w:rPr>
          <w:sz w:val="22"/>
          <w:szCs w:val="22"/>
        </w:rPr>
        <w:tab/>
      </w:r>
      <w:bookmarkEnd w:id="2"/>
      <w:bookmarkEnd w:id="3"/>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1"/>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1"/>
      </w:r>
    </w:p>
    <w:p w14:paraId="7460E329" w14:textId="77777777" w:rsidR="003463EF" w:rsidRPr="00111B98" w:rsidRDefault="003463EF" w:rsidP="00AD0F62">
      <w:pPr>
        <w:tabs>
          <w:tab w:val="left" w:pos="2340"/>
        </w:tabs>
        <w:spacing w:line="264" w:lineRule="auto"/>
        <w:ind w:left="708" w:hanging="708"/>
        <w:jc w:val="both"/>
        <w:rPr>
          <w:sz w:val="22"/>
          <w:szCs w:val="22"/>
        </w:rPr>
      </w:pPr>
      <w:r w:rsidRPr="00111B98">
        <w:rPr>
          <w:sz w:val="22"/>
          <w:szCs w:val="22"/>
        </w:rPr>
        <w:t>v zastúpení</w:t>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4"/>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4"/>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4"/>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027C20">
      <w:pPr>
        <w:pStyle w:val="Nadpis3"/>
      </w:pPr>
      <w:r w:rsidRPr="00111B98">
        <w:lastRenderedPageBreak/>
        <w:t>PREAMBULA</w:t>
      </w:r>
    </w:p>
    <w:p w14:paraId="795778C7" w14:textId="76DDE57E"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w:t>
      </w:r>
      <w:commentRangeStart w:id="5"/>
      <w:r w:rsidR="002B7ED1" w:rsidRPr="00111B98">
        <w:rPr>
          <w:sz w:val="22"/>
          <w:szCs w:val="22"/>
        </w:rPr>
        <w:t xml:space="preserve">vyhlásenej </w:t>
      </w:r>
      <w:commentRangeEnd w:id="5"/>
      <w:r w:rsidR="002B7ED1" w:rsidRPr="00111B98">
        <w:rPr>
          <w:sz w:val="22"/>
          <w:szCs w:val="22"/>
        </w:rPr>
        <w:t xml:space="preserve">Výzvy </w:t>
      </w:r>
      <w:r w:rsidR="00A74624" w:rsidRPr="00111B98">
        <w:rPr>
          <w:rStyle w:val="Odkaznakomentr"/>
        </w:rPr>
        <w:commentReference w:id="5"/>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6"/>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r w:rsidR="006320FD" w:rsidRPr="00111B98">
        <w:rPr>
          <w:sz w:val="22"/>
          <w:szCs w:val="22"/>
        </w:rPr>
        <w:t>podľa</w:t>
      </w:r>
      <w:r w:rsidR="002B7ED1" w:rsidRPr="00111B98">
        <w:rPr>
          <w:sz w:val="22"/>
          <w:szCs w:val="22"/>
        </w:rPr>
        <w:t xml:space="preserve"> </w:t>
      </w:r>
      <w:r w:rsidR="00EC6A40" w:rsidRPr="00111B98">
        <w:rPr>
          <w:sz w:val="22"/>
          <w:szCs w:val="22"/>
        </w:rPr>
        <w:t>§</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o príspevku z EŠIF tak, že vydal rozhodnutie o schválení žiadosti</w:t>
      </w:r>
      <w:commentRangeEnd w:id="6"/>
      <w:r w:rsidR="00161434" w:rsidRPr="00111B98">
        <w:rPr>
          <w:rStyle w:val="Odkaznakomentr"/>
        </w:rPr>
        <w:commentReference w:id="6"/>
      </w:r>
      <w:r w:rsidR="00161434" w:rsidRPr="00111B98">
        <w:rPr>
          <w:sz w:val="22"/>
          <w:szCs w:val="22"/>
        </w:rPr>
        <w:t xml:space="preserve"> </w:t>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324B280F" w14:textId="77777777" w:rsidR="00DF4B6A" w:rsidRPr="00111B98" w:rsidDel="008F159F" w:rsidRDefault="00DF4B6A" w:rsidP="00027C20">
      <w:pPr>
        <w:pStyle w:val="Nadpis3"/>
        <w:numPr>
          <w:ilvl w:val="0"/>
          <w:numId w:val="57"/>
        </w:numPr>
        <w:ind w:left="426" w:hanging="426"/>
        <w:rPr>
          <w:del w:id="7" w:author="Autor"/>
        </w:rPr>
      </w:pPr>
    </w:p>
    <w:p w14:paraId="084CA09E" w14:textId="77777777" w:rsidR="00575C76" w:rsidRPr="00111B98" w:rsidRDefault="00575C76" w:rsidP="00027C20">
      <w:pPr>
        <w:pStyle w:val="Nadpis3"/>
        <w:numPr>
          <w:ilvl w:val="0"/>
          <w:numId w:val="57"/>
        </w:numPr>
        <w:ind w:left="426" w:hanging="426"/>
      </w:pPr>
      <w:r w:rsidRPr="00111B98">
        <w:t>ÚVODNÉ USTANOVENIA</w:t>
      </w:r>
    </w:p>
    <w:p w14:paraId="7EBA86B7" w14:textId="77777777" w:rsidR="007378D1" w:rsidRPr="00111B98" w:rsidRDefault="00960069" w:rsidP="001329C9">
      <w:pPr>
        <w:numPr>
          <w:ilvl w:val="0"/>
          <w:numId w:val="50"/>
        </w:numPr>
        <w:tabs>
          <w:tab w:val="clear" w:pos="720"/>
          <w:tab w:val="num" w:pos="426"/>
        </w:tabs>
        <w:spacing w:before="120" w:line="264" w:lineRule="auto"/>
        <w:ind w:left="426" w:hanging="426"/>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1329C9">
      <w:pPr>
        <w:tabs>
          <w:tab w:val="num" w:pos="426"/>
        </w:tabs>
        <w:spacing w:before="120" w:line="264" w:lineRule="auto"/>
        <w:ind w:left="426" w:hanging="426"/>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commentRangeStart w:id="8"/>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commentRangeEnd w:id="8"/>
      <w:r w:rsidR="00252411" w:rsidRPr="00111B98">
        <w:rPr>
          <w:rStyle w:val="Odkaznakomentr"/>
        </w:rPr>
        <w:commentReference w:id="8"/>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6A9D0E06" w:rsidR="00A36494" w:rsidRPr="00050A54" w:rsidRDefault="00CA7B20" w:rsidP="001329C9">
      <w:pPr>
        <w:spacing w:before="120" w:line="264" w:lineRule="auto"/>
        <w:ind w:left="426" w:hanging="426"/>
        <w:jc w:val="both"/>
        <w:rPr>
          <w:sz w:val="22"/>
          <w:szCs w:val="22"/>
        </w:rPr>
      </w:pPr>
      <w:r w:rsidRPr="00050A54">
        <w:rPr>
          <w:sz w:val="22"/>
          <w:szCs w:val="22"/>
        </w:rPr>
        <w:t>1.3</w:t>
      </w:r>
      <w:ins w:id="9" w:author="Autor">
        <w:r w:rsidR="001329C9" w:rsidRPr="00050A54">
          <w:rPr>
            <w:sz w:val="22"/>
            <w:szCs w:val="22"/>
          </w:rPr>
          <w:t xml:space="preserve">  </w:t>
        </w:r>
      </w:ins>
      <w:del w:id="10" w:author="Autor">
        <w:r w:rsidRPr="00050A54" w:rsidDel="001329C9">
          <w:rPr>
            <w:sz w:val="22"/>
            <w:szCs w:val="22"/>
          </w:rPr>
          <w:delText xml:space="preserve"> </w:delText>
        </w:r>
      </w:del>
      <w:r w:rsidR="00A36494" w:rsidRPr="00050A54">
        <w:rPr>
          <w:sz w:val="22"/>
          <w:szCs w:val="22"/>
        </w:rPr>
        <w:t xml:space="preserve">S výnimkou </w:t>
      </w:r>
      <w:r w:rsidR="0016424F" w:rsidRPr="00050A54">
        <w:rPr>
          <w:sz w:val="22"/>
          <w:szCs w:val="22"/>
        </w:rPr>
        <w:t>ods</w:t>
      </w:r>
      <w:r w:rsidR="006C76EE" w:rsidRPr="00050A54">
        <w:rPr>
          <w:sz w:val="22"/>
          <w:szCs w:val="22"/>
        </w:rPr>
        <w:t>ek</w:t>
      </w:r>
      <w:r w:rsidR="00036AEE" w:rsidRPr="00050A54">
        <w:rPr>
          <w:sz w:val="22"/>
          <w:szCs w:val="22"/>
        </w:rPr>
        <w:t>u</w:t>
      </w:r>
      <w:r w:rsidR="0016424F" w:rsidRPr="00050A54">
        <w:rPr>
          <w:sz w:val="22"/>
          <w:szCs w:val="22"/>
        </w:rPr>
        <w:t xml:space="preserve"> </w:t>
      </w:r>
      <w:r w:rsidR="00A36494" w:rsidRPr="00050A54">
        <w:rPr>
          <w:sz w:val="22"/>
          <w:szCs w:val="22"/>
        </w:rPr>
        <w:t>1.1</w:t>
      </w:r>
      <w:r w:rsidR="0016424F" w:rsidRPr="00050A54">
        <w:rPr>
          <w:sz w:val="22"/>
          <w:szCs w:val="22"/>
        </w:rPr>
        <w:t xml:space="preserve"> tohto článku</w:t>
      </w:r>
      <w:r w:rsidR="00F075CB" w:rsidRPr="00050A54">
        <w:rPr>
          <w:sz w:val="22"/>
          <w:szCs w:val="22"/>
        </w:rPr>
        <w:t>,  článku 1 ods</w:t>
      </w:r>
      <w:r w:rsidR="006C76EE" w:rsidRPr="00050A54">
        <w:rPr>
          <w:sz w:val="22"/>
          <w:szCs w:val="22"/>
        </w:rPr>
        <w:t>ek</w:t>
      </w:r>
      <w:r w:rsidR="00F075CB" w:rsidRPr="00050A54">
        <w:rPr>
          <w:sz w:val="22"/>
          <w:szCs w:val="22"/>
        </w:rPr>
        <w:t xml:space="preserve"> 3 VZP</w:t>
      </w:r>
      <w:r w:rsidR="00A36494" w:rsidRPr="00050A54">
        <w:rPr>
          <w:sz w:val="22"/>
          <w:szCs w:val="22"/>
        </w:rPr>
        <w:t xml:space="preserve"> a kde kontext vyžaduje inak:</w:t>
      </w:r>
    </w:p>
    <w:p w14:paraId="3E612FCB" w14:textId="77777777" w:rsidR="00A36494" w:rsidRPr="00583B52" w:rsidRDefault="00A36494">
      <w:pPr>
        <w:pStyle w:val="Odsekzoznamu"/>
        <w:numPr>
          <w:ilvl w:val="0"/>
          <w:numId w:val="58"/>
        </w:numPr>
        <w:ind w:left="1456" w:hanging="747"/>
        <w:pPrChange w:id="11" w:author="Autor">
          <w:pPr>
            <w:pStyle w:val="AOHead3"/>
            <w:spacing w:before="120" w:line="264" w:lineRule="auto"/>
          </w:pPr>
        </w:pPrChange>
      </w:pPr>
      <w:r w:rsidRPr="00050A54">
        <w:rPr>
          <w:sz w:val="22"/>
          <w:szCs w:val="22"/>
          <w:rPrChange w:id="12" w:author="Autor">
            <w:rPr/>
          </w:rPrChange>
        </w:rPr>
        <w:t>pojmy uvedené s veľkým začiatočným písmenom a pojmy definované v</w:t>
      </w:r>
      <w:r w:rsidR="00577FC6" w:rsidRPr="00050A54">
        <w:rPr>
          <w:sz w:val="22"/>
          <w:szCs w:val="22"/>
          <w:rPrChange w:id="13" w:author="Autor">
            <w:rPr/>
          </w:rPrChange>
        </w:rPr>
        <w:t>o všeobecnom n</w:t>
      </w:r>
      <w:r w:rsidRPr="00050A54">
        <w:rPr>
          <w:sz w:val="22"/>
          <w:szCs w:val="22"/>
          <w:rPrChange w:id="14" w:author="Autor">
            <w:rPr/>
          </w:rPrChange>
        </w:rPr>
        <w:t>ariadení</w:t>
      </w:r>
      <w:r w:rsidR="00577FC6" w:rsidRPr="00050A54">
        <w:rPr>
          <w:sz w:val="22"/>
          <w:szCs w:val="22"/>
          <w:rPrChange w:id="15" w:author="Autor">
            <w:rPr/>
          </w:rPrChange>
        </w:rPr>
        <w:t>, Nariadeniach k jednotlivým EŠIF a v Implementačných nariadeniach</w:t>
      </w:r>
      <w:r w:rsidRPr="00050A54">
        <w:rPr>
          <w:sz w:val="22"/>
          <w:szCs w:val="22"/>
          <w:rPrChange w:id="16" w:author="Autor">
            <w:rPr/>
          </w:rPrChange>
        </w:rPr>
        <w:t xml:space="preserve"> majú taký istý význam</w:t>
      </w:r>
      <w:r w:rsidR="00517C2F" w:rsidRPr="00050A54">
        <w:rPr>
          <w:sz w:val="22"/>
          <w:szCs w:val="22"/>
          <w:rPrChange w:id="17" w:author="Autor">
            <w:rPr/>
          </w:rPrChange>
        </w:rPr>
        <w:t>,</w:t>
      </w:r>
      <w:r w:rsidRPr="00050A54">
        <w:rPr>
          <w:sz w:val="22"/>
          <w:szCs w:val="22"/>
          <w:rPrChange w:id="18" w:author="Autor">
            <w:rPr/>
          </w:rPrChange>
        </w:rPr>
        <w:t xml:space="preserve"> keď sú použité v Zmluve</w:t>
      </w:r>
      <w:r w:rsidR="000710BD" w:rsidRPr="00050A54">
        <w:rPr>
          <w:sz w:val="22"/>
          <w:szCs w:val="22"/>
          <w:rPrChange w:id="19" w:author="Autor">
            <w:rPr/>
          </w:rPrChange>
        </w:rPr>
        <w:t xml:space="preserve"> o poskytnutí NFP</w:t>
      </w:r>
      <w:r w:rsidRPr="00050A54">
        <w:rPr>
          <w:sz w:val="22"/>
          <w:szCs w:val="22"/>
          <w:rPrChange w:id="20" w:author="Autor">
            <w:rPr/>
          </w:rPrChange>
        </w:rPr>
        <w:t>;</w:t>
      </w:r>
      <w:r w:rsidR="00517C2F" w:rsidRPr="00050A54">
        <w:rPr>
          <w:sz w:val="22"/>
          <w:szCs w:val="22"/>
          <w:rPrChange w:id="21" w:author="Autor">
            <w:rPr/>
          </w:rPrChange>
        </w:rPr>
        <w:t xml:space="preserve"> v prípade rozdielnych definícií má prednosť definícia uvedená v Zmluve</w:t>
      </w:r>
      <w:r w:rsidR="00A362E1" w:rsidRPr="00050A54">
        <w:rPr>
          <w:sz w:val="22"/>
          <w:szCs w:val="22"/>
          <w:rPrChange w:id="22" w:author="Autor">
            <w:rPr/>
          </w:rPrChange>
        </w:rPr>
        <w:t xml:space="preserve"> o poskytnutí NFP</w:t>
      </w:r>
      <w:r w:rsidR="00517C2F" w:rsidRPr="00050A54">
        <w:rPr>
          <w:sz w:val="22"/>
          <w:szCs w:val="22"/>
          <w:rPrChange w:id="23" w:author="Autor">
            <w:rPr/>
          </w:rPrChange>
        </w:rPr>
        <w:t>;</w:t>
      </w:r>
    </w:p>
    <w:p w14:paraId="3173445B" w14:textId="77777777" w:rsidR="00A36494" w:rsidRPr="00583B52" w:rsidRDefault="00A36494">
      <w:pPr>
        <w:pStyle w:val="Odsekzoznamu"/>
        <w:numPr>
          <w:ilvl w:val="0"/>
          <w:numId w:val="58"/>
        </w:numPr>
        <w:ind w:left="1456" w:hanging="747"/>
        <w:pPrChange w:id="24" w:author="Autor">
          <w:pPr>
            <w:pStyle w:val="AOHead3"/>
            <w:spacing w:before="120" w:line="264" w:lineRule="auto"/>
          </w:pPr>
        </w:pPrChange>
      </w:pPr>
      <w:r w:rsidRPr="00050A54">
        <w:rPr>
          <w:sz w:val="22"/>
          <w:szCs w:val="22"/>
          <w:rPrChange w:id="25" w:author="Autor">
            <w:rPr/>
          </w:rPrChange>
        </w:rPr>
        <w:t>pojmy uvedené s veľkým začiatočným písmenom majú ten istý význam v celej Zmluve</w:t>
      </w:r>
      <w:r w:rsidR="000710BD" w:rsidRPr="00050A54">
        <w:rPr>
          <w:sz w:val="22"/>
          <w:szCs w:val="22"/>
          <w:rPrChange w:id="26" w:author="Autor">
            <w:rPr/>
          </w:rPrChange>
        </w:rPr>
        <w:t xml:space="preserve"> o poskytnutí NFP</w:t>
      </w:r>
      <w:r w:rsidR="00577FC6" w:rsidRPr="00050A54">
        <w:rPr>
          <w:sz w:val="22"/>
          <w:szCs w:val="22"/>
          <w:rPrChange w:id="27" w:author="Autor">
            <w:rPr/>
          </w:rPrChange>
        </w:rPr>
        <w:t>, pričom ich význam sa zachováva aj v prípade, ak sa použijú v inom gramatickom alebo slovesnom tvare</w:t>
      </w:r>
      <w:r w:rsidR="0016424F" w:rsidRPr="00050A54">
        <w:rPr>
          <w:sz w:val="22"/>
          <w:szCs w:val="22"/>
          <w:rPrChange w:id="28" w:author="Autor">
            <w:rPr/>
          </w:rPrChange>
        </w:rPr>
        <w:t>, alebo ak sa použijú s malým začiatočným písmenom, ak je z kontextu nepochybné, že ide o definovaný pojem</w:t>
      </w:r>
      <w:r w:rsidR="00577FC6" w:rsidRPr="00050A54">
        <w:rPr>
          <w:sz w:val="22"/>
          <w:szCs w:val="22"/>
          <w:rPrChange w:id="29" w:author="Autor">
            <w:rPr/>
          </w:rPrChange>
        </w:rPr>
        <w:t>;</w:t>
      </w:r>
    </w:p>
    <w:p w14:paraId="2E122715" w14:textId="77777777" w:rsidR="00A36494" w:rsidRPr="00583B52" w:rsidRDefault="00A36494">
      <w:pPr>
        <w:pStyle w:val="Odsekzoznamu"/>
        <w:numPr>
          <w:ilvl w:val="0"/>
          <w:numId w:val="58"/>
        </w:numPr>
        <w:ind w:left="1456" w:hanging="747"/>
        <w:pPrChange w:id="30" w:author="Autor">
          <w:pPr>
            <w:pStyle w:val="AOHead3"/>
            <w:spacing w:before="120" w:line="264" w:lineRule="auto"/>
          </w:pPr>
        </w:pPrChange>
      </w:pPr>
      <w:r w:rsidRPr="00050A54">
        <w:rPr>
          <w:sz w:val="22"/>
          <w:szCs w:val="22"/>
          <w:rPrChange w:id="31" w:author="Autor">
            <w:rPr/>
          </w:rPrChange>
        </w:rPr>
        <w:t>slová uvedené:</w:t>
      </w:r>
    </w:p>
    <w:p w14:paraId="09722A2C" w14:textId="77777777" w:rsidR="00A36494" w:rsidRPr="00583B52" w:rsidRDefault="00A36494">
      <w:pPr>
        <w:pStyle w:val="Odsekzoznamu"/>
        <w:numPr>
          <w:ilvl w:val="0"/>
          <w:numId w:val="59"/>
        </w:numPr>
        <w:ind w:left="2127" w:hanging="709"/>
        <w:pPrChange w:id="32" w:author="Autor">
          <w:pPr>
            <w:pStyle w:val="AOHead4"/>
            <w:spacing w:before="120" w:line="264" w:lineRule="auto"/>
          </w:pPr>
        </w:pPrChange>
      </w:pPr>
      <w:r w:rsidRPr="00050A54">
        <w:rPr>
          <w:sz w:val="22"/>
          <w:szCs w:val="22"/>
          <w:rPrChange w:id="33" w:author="Autor">
            <w:rPr/>
          </w:rPrChange>
        </w:rPr>
        <w:t>iba v jednotnom čísle zahŕňajú aj množné číslo a naopak;</w:t>
      </w:r>
    </w:p>
    <w:p w14:paraId="7BC88FC8" w14:textId="77777777" w:rsidR="00A36494" w:rsidRPr="00583B52" w:rsidRDefault="00A36494">
      <w:pPr>
        <w:pStyle w:val="Odsekzoznamu"/>
        <w:numPr>
          <w:ilvl w:val="0"/>
          <w:numId w:val="59"/>
        </w:numPr>
        <w:ind w:left="2127" w:hanging="709"/>
        <w:pPrChange w:id="34" w:author="Autor">
          <w:pPr>
            <w:pStyle w:val="AOHead4"/>
            <w:spacing w:before="120" w:line="264" w:lineRule="auto"/>
          </w:pPr>
        </w:pPrChange>
      </w:pPr>
      <w:r w:rsidRPr="00050A54">
        <w:rPr>
          <w:sz w:val="22"/>
          <w:szCs w:val="22"/>
          <w:rPrChange w:id="35" w:author="Autor">
            <w:rPr/>
          </w:rPrChange>
        </w:rPr>
        <w:t>v jednom rode zahŕňajú aj iný rod;</w:t>
      </w:r>
    </w:p>
    <w:p w14:paraId="5840D587" w14:textId="77777777" w:rsidR="00A36494" w:rsidRPr="00583B52" w:rsidRDefault="00A36494">
      <w:pPr>
        <w:pStyle w:val="Odsekzoznamu"/>
        <w:numPr>
          <w:ilvl w:val="0"/>
          <w:numId w:val="59"/>
        </w:numPr>
        <w:ind w:left="2127" w:hanging="709"/>
        <w:pPrChange w:id="36" w:author="Autor">
          <w:pPr>
            <w:pStyle w:val="AOHead4"/>
            <w:spacing w:before="120" w:line="264" w:lineRule="auto"/>
          </w:pPr>
        </w:pPrChange>
      </w:pPr>
      <w:r w:rsidRPr="00050A54">
        <w:rPr>
          <w:sz w:val="22"/>
          <w:szCs w:val="22"/>
          <w:rPrChange w:id="37" w:author="Autor">
            <w:rPr/>
          </w:rPrChange>
        </w:rPr>
        <w:t>iba ako osoby zahŕňa</w:t>
      </w:r>
      <w:r w:rsidR="00BB07A7" w:rsidRPr="00050A54">
        <w:rPr>
          <w:sz w:val="22"/>
          <w:szCs w:val="22"/>
          <w:rPrChange w:id="38" w:author="Autor">
            <w:rPr/>
          </w:rPrChange>
        </w:rPr>
        <w:t>jú fyzické</w:t>
      </w:r>
      <w:r w:rsidRPr="00050A54">
        <w:rPr>
          <w:sz w:val="22"/>
          <w:szCs w:val="22"/>
          <w:rPrChange w:id="39" w:author="Autor">
            <w:rPr/>
          </w:rPrChange>
        </w:rPr>
        <w:t xml:space="preserve"> </w:t>
      </w:r>
      <w:r w:rsidR="009E7568" w:rsidRPr="00050A54">
        <w:rPr>
          <w:sz w:val="22"/>
          <w:szCs w:val="22"/>
          <w:rPrChange w:id="40" w:author="Autor">
            <w:rPr/>
          </w:rPrChange>
        </w:rPr>
        <w:t xml:space="preserve">aj právnické osoby </w:t>
      </w:r>
      <w:r w:rsidRPr="00050A54">
        <w:rPr>
          <w:sz w:val="22"/>
          <w:szCs w:val="22"/>
          <w:rPrChange w:id="41" w:author="Autor">
            <w:rPr/>
          </w:rPrChange>
        </w:rPr>
        <w:t xml:space="preserve">a naopak; </w:t>
      </w:r>
    </w:p>
    <w:p w14:paraId="4A4C8F35" w14:textId="77777777" w:rsidR="00A36494" w:rsidRPr="00583B52" w:rsidRDefault="00A36494">
      <w:pPr>
        <w:pStyle w:val="Odsekzoznamu"/>
        <w:numPr>
          <w:ilvl w:val="0"/>
          <w:numId w:val="58"/>
        </w:numPr>
        <w:ind w:left="1456" w:hanging="747"/>
        <w:pPrChange w:id="42" w:author="Autor">
          <w:pPr>
            <w:pStyle w:val="AOHead3"/>
            <w:spacing w:before="120" w:line="264" w:lineRule="auto"/>
          </w:pPr>
        </w:pPrChange>
      </w:pPr>
      <w:r w:rsidRPr="00050A54">
        <w:rPr>
          <w:sz w:val="22"/>
          <w:szCs w:val="22"/>
          <w:rPrChange w:id="43" w:author="Autor">
            <w:rPr/>
          </w:rPrChange>
        </w:rPr>
        <w:t>ak</w:t>
      </w:r>
      <w:r w:rsidR="002A6CFC" w:rsidRPr="00050A54">
        <w:rPr>
          <w:sz w:val="22"/>
          <w:szCs w:val="22"/>
          <w:rPrChange w:id="44" w:author="Autor">
            <w:rPr/>
          </w:rPrChange>
        </w:rPr>
        <w:t>ý</w:t>
      </w:r>
      <w:r w:rsidRPr="00050A54">
        <w:rPr>
          <w:sz w:val="22"/>
          <w:szCs w:val="22"/>
          <w:rPrChange w:id="45" w:author="Autor">
            <w:rPr/>
          </w:rPrChange>
        </w:rPr>
        <w:t xml:space="preserve">koľvek </w:t>
      </w:r>
      <w:r w:rsidR="002A6CFC" w:rsidRPr="00050A54">
        <w:rPr>
          <w:sz w:val="22"/>
          <w:szCs w:val="22"/>
          <w:rPrChange w:id="46" w:author="Autor">
            <w:rPr/>
          </w:rPrChange>
        </w:rPr>
        <w:t xml:space="preserve">odkaz na Právne  predpisy  alebo právne akty EÚ, právne predpisy SR alebo Právne dokumenty, vrátane Systému riadenia EŠIF, </w:t>
      </w:r>
      <w:r w:rsidRPr="00050A54">
        <w:rPr>
          <w:sz w:val="22"/>
          <w:szCs w:val="22"/>
          <w:rPrChange w:id="47" w:author="Autor">
            <w:rPr/>
          </w:rPrChange>
        </w:rPr>
        <w:t xml:space="preserve">odkazuje aj na akúkoľvek </w:t>
      </w:r>
      <w:r w:rsidR="002A6CFC" w:rsidRPr="00050A54">
        <w:rPr>
          <w:sz w:val="22"/>
          <w:szCs w:val="22"/>
          <w:rPrChange w:id="48" w:author="Autor">
            <w:rPr/>
          </w:rPrChange>
        </w:rPr>
        <w:t xml:space="preserve">ich </w:t>
      </w:r>
      <w:r w:rsidRPr="00050A54">
        <w:rPr>
          <w:sz w:val="22"/>
          <w:szCs w:val="22"/>
          <w:rPrChange w:id="49" w:author="Autor">
            <w:rPr/>
          </w:rPrChange>
        </w:rPr>
        <w:t>zmenu</w:t>
      </w:r>
      <w:r w:rsidR="00577FC6" w:rsidRPr="00050A54">
        <w:rPr>
          <w:sz w:val="22"/>
          <w:szCs w:val="22"/>
          <w:rPrChange w:id="50" w:author="Autor">
            <w:rPr/>
          </w:rPrChange>
        </w:rPr>
        <w:t>, t.j.  použije sa vždy v platnom znení</w:t>
      </w:r>
      <w:r w:rsidR="00C97DA8" w:rsidRPr="00050A54">
        <w:rPr>
          <w:sz w:val="22"/>
          <w:szCs w:val="22"/>
          <w:rPrChange w:id="51" w:author="Autor">
            <w:rPr/>
          </w:rPrChange>
        </w:rPr>
        <w:t>;</w:t>
      </w:r>
    </w:p>
    <w:p w14:paraId="761EC50F" w14:textId="77777777" w:rsidR="00C97DA8" w:rsidRPr="00583B52" w:rsidRDefault="00A36494">
      <w:pPr>
        <w:pStyle w:val="Odsekzoznamu"/>
        <w:numPr>
          <w:ilvl w:val="0"/>
          <w:numId w:val="58"/>
        </w:numPr>
        <w:ind w:left="1456" w:hanging="747"/>
        <w:pPrChange w:id="52" w:author="Autor">
          <w:pPr>
            <w:pStyle w:val="AOHead3"/>
            <w:spacing w:before="120" w:line="264" w:lineRule="auto"/>
          </w:pPr>
        </w:pPrChange>
      </w:pPr>
      <w:r w:rsidRPr="00050A54">
        <w:rPr>
          <w:sz w:val="22"/>
          <w:szCs w:val="22"/>
          <w:rPrChange w:id="53" w:author="Autor">
            <w:rPr/>
          </w:rPrChange>
        </w:rPr>
        <w:lastRenderedPageBreak/>
        <w:t xml:space="preserve">nadpisy </w:t>
      </w:r>
      <w:r w:rsidR="00517C2F" w:rsidRPr="00050A54">
        <w:rPr>
          <w:sz w:val="22"/>
          <w:szCs w:val="22"/>
          <w:rPrChange w:id="54" w:author="Autor">
            <w:rPr/>
          </w:rPrChange>
        </w:rPr>
        <w:t xml:space="preserve">slúžia len pre väčšiu prehľadnosť Zmluvy </w:t>
      </w:r>
      <w:r w:rsidR="00A362E1" w:rsidRPr="00050A54">
        <w:rPr>
          <w:sz w:val="22"/>
          <w:szCs w:val="22"/>
          <w:rPrChange w:id="55" w:author="Autor">
            <w:rPr/>
          </w:rPrChange>
        </w:rPr>
        <w:t xml:space="preserve">o poskytnutí NFP </w:t>
      </w:r>
      <w:r w:rsidR="00517C2F" w:rsidRPr="00050A54">
        <w:rPr>
          <w:sz w:val="22"/>
          <w:szCs w:val="22"/>
          <w:rPrChange w:id="56" w:author="Autor">
            <w:rPr/>
          </w:rPrChange>
        </w:rPr>
        <w:t>a</w:t>
      </w:r>
      <w:r w:rsidR="007A63C8" w:rsidRPr="00050A54">
        <w:rPr>
          <w:sz w:val="22"/>
          <w:szCs w:val="22"/>
          <w:rPrChange w:id="57" w:author="Autor">
            <w:rPr/>
          </w:rPrChange>
        </w:rPr>
        <w:t> </w:t>
      </w:r>
      <w:r w:rsidRPr="00050A54">
        <w:rPr>
          <w:sz w:val="22"/>
          <w:szCs w:val="22"/>
          <w:rPrChange w:id="58" w:author="Autor">
            <w:rPr/>
          </w:rPrChange>
        </w:rPr>
        <w:t>nemajú význam pri výklade tejto Zmluvy</w:t>
      </w:r>
      <w:r w:rsidR="00A362E1" w:rsidRPr="00050A54">
        <w:rPr>
          <w:sz w:val="22"/>
          <w:szCs w:val="22"/>
          <w:rPrChange w:id="59" w:author="Autor">
            <w:rPr/>
          </w:rPrChange>
        </w:rPr>
        <w:t xml:space="preserve"> o poskytnutí NFP</w:t>
      </w:r>
      <w:r w:rsidR="00F44F91" w:rsidRPr="00050A54">
        <w:rPr>
          <w:sz w:val="22"/>
          <w:szCs w:val="22"/>
          <w:rPrChange w:id="60" w:author="Autor">
            <w:rPr/>
          </w:rPrChange>
        </w:rPr>
        <w:t>.</w:t>
      </w:r>
    </w:p>
    <w:p w14:paraId="157AC45E" w14:textId="31D5AADA" w:rsidR="00B739D1" w:rsidRPr="00583B52" w:rsidRDefault="00517C2F">
      <w:pPr>
        <w:spacing w:before="120" w:line="264" w:lineRule="auto"/>
        <w:ind w:left="426" w:hanging="426"/>
        <w:jc w:val="both"/>
        <w:pPrChange w:id="61" w:author="Autor">
          <w:pPr>
            <w:pStyle w:val="AOHead3"/>
            <w:numPr>
              <w:ilvl w:val="0"/>
              <w:numId w:val="0"/>
            </w:numPr>
            <w:tabs>
              <w:tab w:val="clear" w:pos="1440"/>
            </w:tabs>
            <w:spacing w:before="120" w:line="264" w:lineRule="auto"/>
            <w:ind w:left="540" w:hanging="540"/>
          </w:pPr>
        </w:pPrChange>
      </w:pPr>
      <w:r w:rsidRPr="00050A54">
        <w:rPr>
          <w:sz w:val="22"/>
          <w:szCs w:val="22"/>
          <w:rPrChange w:id="62" w:author="Autor">
            <w:rPr/>
          </w:rPrChange>
        </w:rPr>
        <w:t>1.</w:t>
      </w:r>
      <w:r w:rsidR="007378D1" w:rsidRPr="00050A54">
        <w:rPr>
          <w:sz w:val="22"/>
          <w:szCs w:val="22"/>
          <w:rPrChange w:id="63" w:author="Autor">
            <w:rPr/>
          </w:rPrChange>
        </w:rPr>
        <w:t xml:space="preserve">4 </w:t>
      </w:r>
      <w:r w:rsidRPr="00050A54">
        <w:rPr>
          <w:sz w:val="22"/>
          <w:szCs w:val="22"/>
          <w:rPrChange w:id="64" w:author="Autor">
            <w:rPr/>
          </w:rPrChange>
        </w:rPr>
        <w:tab/>
      </w:r>
      <w:r w:rsidR="00B739D1" w:rsidRPr="00050A54">
        <w:rPr>
          <w:sz w:val="22"/>
          <w:szCs w:val="22"/>
          <w:rPrChange w:id="65" w:author="Autor">
            <w:rPr/>
          </w:rPrChange>
        </w:rPr>
        <w:t>V nadväznosti na ust. § 273</w:t>
      </w:r>
      <w:r w:rsidR="007D1EF1" w:rsidRPr="00050A54">
        <w:rPr>
          <w:sz w:val="22"/>
          <w:szCs w:val="22"/>
          <w:rPrChange w:id="66" w:author="Autor">
            <w:rPr/>
          </w:rPrChange>
        </w:rPr>
        <w:t xml:space="preserve"> </w:t>
      </w:r>
      <w:r w:rsidR="00677B78" w:rsidRPr="00050A54">
        <w:rPr>
          <w:sz w:val="22"/>
          <w:szCs w:val="22"/>
          <w:rPrChange w:id="67" w:author="Autor">
            <w:rPr/>
          </w:rPrChange>
        </w:rPr>
        <w:t xml:space="preserve">Obchodného </w:t>
      </w:r>
      <w:r w:rsidR="001B077A" w:rsidRPr="00050A54">
        <w:rPr>
          <w:sz w:val="22"/>
          <w:szCs w:val="22"/>
          <w:rPrChange w:id="68" w:author="Autor">
            <w:rPr/>
          </w:rPrChange>
        </w:rPr>
        <w:t>zákonník</w:t>
      </w:r>
      <w:r w:rsidR="00677B78" w:rsidRPr="00050A54">
        <w:rPr>
          <w:sz w:val="22"/>
          <w:szCs w:val="22"/>
          <w:rPrChange w:id="69" w:author="Autor">
            <w:rPr/>
          </w:rPrChange>
        </w:rPr>
        <w:t>a</w:t>
      </w:r>
      <w:r w:rsidR="007D1EF1" w:rsidRPr="00050A54">
        <w:rPr>
          <w:sz w:val="22"/>
          <w:szCs w:val="22"/>
          <w:rPrChange w:id="70" w:author="Autor">
            <w:rPr/>
          </w:rPrChange>
        </w:rPr>
        <w:t xml:space="preserve"> súčasťou z</w:t>
      </w:r>
      <w:r w:rsidR="00B739D1" w:rsidRPr="00050A54">
        <w:rPr>
          <w:sz w:val="22"/>
          <w:szCs w:val="22"/>
          <w:rPrChange w:id="71" w:author="Autor">
            <w:rPr/>
          </w:rPrChange>
        </w:rPr>
        <w:t xml:space="preserve">mluvy sú </w:t>
      </w:r>
      <w:r w:rsidR="00A607C2" w:rsidRPr="00050A54">
        <w:rPr>
          <w:sz w:val="22"/>
          <w:szCs w:val="22"/>
          <w:rPrChange w:id="72" w:author="Autor">
            <w:rPr/>
          </w:rPrChange>
        </w:rPr>
        <w:t>VZP</w:t>
      </w:r>
      <w:r w:rsidR="00B739D1" w:rsidRPr="00050A54">
        <w:rPr>
          <w:sz w:val="22"/>
          <w:szCs w:val="22"/>
          <w:rPrChange w:id="73" w:author="Autor">
            <w:rPr/>
          </w:rPrChange>
        </w:rPr>
        <w:t>, v ktorých sa bližšie upravujú práva, povinnosti a</w:t>
      </w:r>
      <w:r w:rsidR="009E7568" w:rsidRPr="00050A54">
        <w:rPr>
          <w:sz w:val="22"/>
          <w:szCs w:val="22"/>
          <w:rPrChange w:id="74" w:author="Autor">
            <w:rPr/>
          </w:rPrChange>
        </w:rPr>
        <w:t> </w:t>
      </w:r>
      <w:r w:rsidR="00B739D1" w:rsidRPr="00050A54">
        <w:rPr>
          <w:sz w:val="22"/>
          <w:szCs w:val="22"/>
          <w:rPrChange w:id="75" w:author="Autor">
            <w:rPr/>
          </w:rPrChange>
        </w:rPr>
        <w:t>postavenie</w:t>
      </w:r>
      <w:r w:rsidR="009E7568" w:rsidRPr="00050A54">
        <w:rPr>
          <w:sz w:val="22"/>
          <w:szCs w:val="22"/>
          <w:rPrChange w:id="76" w:author="Autor">
            <w:rPr/>
          </w:rPrChange>
        </w:rPr>
        <w:t xml:space="preserve"> Zmluvných</w:t>
      </w:r>
      <w:r w:rsidR="00B739D1" w:rsidRPr="00050A54">
        <w:rPr>
          <w:sz w:val="22"/>
          <w:szCs w:val="22"/>
          <w:rPrChange w:id="77" w:author="Autor">
            <w:rPr/>
          </w:rPrChange>
        </w:rPr>
        <w:t xml:space="preserve"> strán</w:t>
      </w:r>
      <w:r w:rsidRPr="00050A54">
        <w:rPr>
          <w:sz w:val="22"/>
          <w:szCs w:val="22"/>
          <w:rPrChange w:id="78" w:author="Autor">
            <w:rPr/>
          </w:rPrChange>
        </w:rPr>
        <w:t>, rôzne proc</w:t>
      </w:r>
      <w:r w:rsidR="00EA7DC7" w:rsidRPr="00050A54">
        <w:rPr>
          <w:sz w:val="22"/>
          <w:szCs w:val="22"/>
          <w:rPrChange w:id="79" w:author="Autor">
            <w:rPr/>
          </w:rPrChange>
        </w:rPr>
        <w:t>es</w:t>
      </w:r>
      <w:r w:rsidRPr="00050A54">
        <w:rPr>
          <w:sz w:val="22"/>
          <w:szCs w:val="22"/>
          <w:rPrChange w:id="80" w:author="Autor">
            <w:rPr/>
          </w:rPrChange>
        </w:rPr>
        <w:t xml:space="preserve">y pri poskytovaní </w:t>
      </w:r>
      <w:r w:rsidR="002768EC" w:rsidRPr="00050A54">
        <w:rPr>
          <w:sz w:val="22"/>
          <w:szCs w:val="22"/>
          <w:rPrChange w:id="81" w:author="Autor">
            <w:rPr/>
          </w:rPrChange>
        </w:rPr>
        <w:t>NFP</w:t>
      </w:r>
      <w:r w:rsidRPr="00050A54">
        <w:rPr>
          <w:sz w:val="22"/>
          <w:szCs w:val="22"/>
          <w:rPrChange w:id="82" w:author="Autor">
            <w:rPr/>
          </w:rPrChange>
        </w:rPr>
        <w:t xml:space="preserve">, monitorovanie a kontrola pri </w:t>
      </w:r>
      <w:r w:rsidR="00577FC6" w:rsidRPr="00050A54">
        <w:rPr>
          <w:sz w:val="22"/>
          <w:szCs w:val="22"/>
          <w:rPrChange w:id="83" w:author="Autor">
            <w:rPr/>
          </w:rPrChange>
        </w:rPr>
        <w:t>jeho</w:t>
      </w:r>
      <w:r w:rsidRPr="00050A54">
        <w:rPr>
          <w:sz w:val="22"/>
          <w:szCs w:val="22"/>
          <w:rPrChange w:id="84" w:author="Autor">
            <w:rPr/>
          </w:rPrChange>
        </w:rPr>
        <w:t xml:space="preserve"> čerpaní, riešenie </w:t>
      </w:r>
      <w:r w:rsidR="00577FC6" w:rsidRPr="00050A54">
        <w:rPr>
          <w:sz w:val="22"/>
          <w:szCs w:val="22"/>
          <w:rPrChange w:id="85" w:author="Autor">
            <w:rPr/>
          </w:rPrChange>
        </w:rPr>
        <w:t>N</w:t>
      </w:r>
      <w:r w:rsidRPr="00050A54">
        <w:rPr>
          <w:sz w:val="22"/>
          <w:szCs w:val="22"/>
          <w:rPrChange w:id="86" w:author="Autor">
            <w:rPr/>
          </w:rPrChange>
        </w:rPr>
        <w:t>ezrovnalostí, ukladanie sankcií</w:t>
      </w:r>
      <w:r w:rsidR="00577FC6" w:rsidRPr="00050A54">
        <w:rPr>
          <w:sz w:val="22"/>
          <w:szCs w:val="22"/>
          <w:rPrChange w:id="87" w:author="Autor">
            <w:rPr/>
          </w:rPrChange>
        </w:rPr>
        <w:t xml:space="preserve">, spôsob platieb a s tým spojené otázky, ako aj </w:t>
      </w:r>
      <w:r w:rsidRPr="00050A54">
        <w:rPr>
          <w:sz w:val="22"/>
          <w:szCs w:val="22"/>
          <w:rPrChange w:id="88" w:author="Autor">
            <w:rPr/>
          </w:rPrChange>
        </w:rPr>
        <w:t xml:space="preserve">ďalšie otázky, ktoré medzi </w:t>
      </w:r>
      <w:r w:rsidR="008F4737" w:rsidRPr="00050A54">
        <w:rPr>
          <w:sz w:val="22"/>
          <w:szCs w:val="22"/>
          <w:rPrChange w:id="89" w:author="Autor">
            <w:rPr/>
          </w:rPrChange>
        </w:rPr>
        <w:t>Z</w:t>
      </w:r>
      <w:r w:rsidRPr="00050A54">
        <w:rPr>
          <w:sz w:val="22"/>
          <w:szCs w:val="22"/>
          <w:rPrChange w:id="90" w:author="Autor">
            <w:rPr/>
          </w:rPrChange>
        </w:rPr>
        <w:t>mluvnými stranami môžu vzniknúť</w:t>
      </w:r>
      <w:r w:rsidR="00B739D1" w:rsidRPr="00050A54">
        <w:rPr>
          <w:sz w:val="22"/>
          <w:szCs w:val="22"/>
          <w:rPrChange w:id="91" w:author="Autor">
            <w:rPr/>
          </w:rPrChange>
        </w:rPr>
        <w:t xml:space="preserve"> pri poskytovaní NFP podľa </w:t>
      </w:r>
      <w:r w:rsidR="00A362E1" w:rsidRPr="00050A54">
        <w:rPr>
          <w:sz w:val="22"/>
          <w:szCs w:val="22"/>
          <w:rPrChange w:id="92" w:author="Autor">
            <w:rPr/>
          </w:rPrChange>
        </w:rPr>
        <w:t>Z</w:t>
      </w:r>
      <w:r w:rsidR="00B739D1" w:rsidRPr="00050A54">
        <w:rPr>
          <w:sz w:val="22"/>
          <w:szCs w:val="22"/>
          <w:rPrChange w:id="93" w:author="Autor">
            <w:rPr/>
          </w:rPrChange>
        </w:rPr>
        <w:t>mluvy</w:t>
      </w:r>
      <w:r w:rsidR="00EA7DC7" w:rsidRPr="00050A54">
        <w:rPr>
          <w:sz w:val="22"/>
          <w:szCs w:val="22"/>
          <w:rPrChange w:id="94" w:author="Autor">
            <w:rPr/>
          </w:rPrChange>
        </w:rPr>
        <w:t xml:space="preserve"> o poskytnutí NFP</w:t>
      </w:r>
      <w:r w:rsidR="00B739D1" w:rsidRPr="00050A54">
        <w:rPr>
          <w:sz w:val="22"/>
          <w:szCs w:val="22"/>
          <w:rPrChange w:id="95" w:author="Autor">
            <w:rPr/>
          </w:rPrChange>
        </w:rPr>
        <w:t>. Akákoľvek povinnosť vyplývajúca pre ktorúkoľvek Zmluvnú stranu z</w:t>
      </w:r>
      <w:r w:rsidR="00A607C2" w:rsidRPr="00050A54">
        <w:rPr>
          <w:sz w:val="22"/>
          <w:szCs w:val="22"/>
          <w:rPrChange w:id="96" w:author="Autor">
            <w:rPr/>
          </w:rPrChange>
        </w:rPr>
        <w:t xml:space="preserve"> VZP </w:t>
      </w:r>
      <w:r w:rsidR="00B739D1" w:rsidRPr="00050A54">
        <w:rPr>
          <w:sz w:val="22"/>
          <w:szCs w:val="22"/>
          <w:rPrChange w:id="97" w:author="Autor">
            <w:rPr/>
          </w:rPrChange>
        </w:rPr>
        <w:t xml:space="preserve">je rovnako záväzná, ako keby bola obsiahnutá priamo v tejto zmluve. V prípade rozdielnej úpravy v tejto zmluve a vo </w:t>
      </w:r>
      <w:r w:rsidR="00A607C2" w:rsidRPr="00050A54">
        <w:rPr>
          <w:sz w:val="22"/>
          <w:szCs w:val="22"/>
          <w:rPrChange w:id="98" w:author="Autor">
            <w:rPr/>
          </w:rPrChange>
        </w:rPr>
        <w:t>VZP</w:t>
      </w:r>
      <w:r w:rsidR="00B739D1" w:rsidRPr="00050A54">
        <w:rPr>
          <w:sz w:val="22"/>
          <w:szCs w:val="22"/>
          <w:rPrChange w:id="99" w:author="Autor">
            <w:rPr/>
          </w:rPrChange>
        </w:rPr>
        <w:t xml:space="preserve">, má prednosť úprava obsiahnutá v tejto zmluve. </w:t>
      </w:r>
    </w:p>
    <w:p w14:paraId="21CBFDA0" w14:textId="73427595" w:rsidR="00696212" w:rsidRPr="00111B98" w:rsidDel="001329C9" w:rsidRDefault="00696212" w:rsidP="00AD0F62">
      <w:pPr>
        <w:pStyle w:val="AOHead2"/>
        <w:numPr>
          <w:ilvl w:val="0"/>
          <w:numId w:val="0"/>
        </w:numPr>
        <w:spacing w:before="120" w:line="264" w:lineRule="auto"/>
        <w:rPr>
          <w:del w:id="100" w:author="Autor"/>
          <w:b w:val="0"/>
        </w:rPr>
      </w:pPr>
    </w:p>
    <w:p w14:paraId="29CDB4CC" w14:textId="77777777" w:rsidR="00696212" w:rsidRPr="00111B98" w:rsidRDefault="00696212" w:rsidP="00027C20">
      <w:pPr>
        <w:pStyle w:val="Nadpis3"/>
        <w:numPr>
          <w:ilvl w:val="0"/>
          <w:numId w:val="57"/>
        </w:numPr>
        <w:ind w:left="426" w:hanging="426"/>
      </w:pPr>
      <w:r w:rsidRPr="00111B98">
        <w:t>P</w:t>
      </w:r>
      <w:r w:rsidR="00C8126D" w:rsidRPr="00111B98">
        <w:t>REDMET A ÚČEL ZMLUVY</w:t>
      </w:r>
    </w:p>
    <w:p w14:paraId="706BFBA7" w14:textId="6F3258C5" w:rsidR="008F159F" w:rsidRPr="00050A54" w:rsidDel="001329C9" w:rsidRDefault="00050A54">
      <w:pPr>
        <w:tabs>
          <w:tab w:val="left" w:pos="426"/>
        </w:tabs>
        <w:spacing w:before="240" w:line="264" w:lineRule="auto"/>
        <w:ind w:left="425" w:hanging="425"/>
        <w:jc w:val="both"/>
        <w:rPr>
          <w:ins w:id="101" w:author="Autor"/>
          <w:del w:id="102" w:author="Autor"/>
          <w:sz w:val="22"/>
          <w:szCs w:val="22"/>
          <w:rPrChange w:id="103" w:author="Autor">
            <w:rPr>
              <w:ins w:id="104" w:author="Autor"/>
              <w:del w:id="105" w:author="Autor"/>
              <w:rFonts w:eastAsia="SimSun"/>
              <w:b/>
              <w:caps/>
              <w:vanish/>
              <w:kern w:val="28"/>
              <w:sz w:val="22"/>
              <w:szCs w:val="22"/>
              <w:lang w:eastAsia="en-US"/>
            </w:rPr>
          </w:rPrChange>
        </w:rPr>
        <w:pPrChange w:id="106" w:author="Autor">
          <w:pPr>
            <w:pStyle w:val="Odsekzoznamu"/>
            <w:keepNext/>
            <w:widowControl/>
            <w:numPr>
              <w:numId w:val="7"/>
            </w:numPr>
            <w:tabs>
              <w:tab w:val="num" w:pos="720"/>
            </w:tabs>
            <w:adjustRightInd/>
            <w:spacing w:before="240" w:line="260" w:lineRule="atLeast"/>
            <w:ind w:left="720" w:hanging="720"/>
            <w:textAlignment w:val="auto"/>
            <w:outlineLvl w:val="0"/>
          </w:pPr>
        </w:pPrChange>
      </w:pPr>
      <w:ins w:id="107" w:author="Autor">
        <w:r w:rsidRPr="00A14E80">
          <w:rPr>
            <w:sz w:val="22"/>
            <w:szCs w:val="22"/>
          </w:rPr>
          <w:t xml:space="preserve">2.1 </w:t>
        </w:r>
        <w:r w:rsidRPr="00A14E80">
          <w:rPr>
            <w:sz w:val="22"/>
            <w:szCs w:val="22"/>
          </w:rPr>
          <w:tab/>
        </w:r>
      </w:ins>
    </w:p>
    <w:p w14:paraId="539DCF7F" w14:textId="15156262" w:rsidR="00696212" w:rsidRPr="00583B52" w:rsidRDefault="00696212">
      <w:pPr>
        <w:tabs>
          <w:tab w:val="left" w:pos="426"/>
        </w:tabs>
        <w:spacing w:before="240" w:line="264" w:lineRule="auto"/>
        <w:ind w:left="425" w:hanging="425"/>
        <w:jc w:val="both"/>
        <w:rPr>
          <w:b/>
          <w:rPrChange w:id="108" w:author="Autor">
            <w:rPr>
              <w:b w:val="0"/>
            </w:rPr>
          </w:rPrChange>
        </w:rPr>
        <w:pPrChange w:id="109" w:author="Autor">
          <w:pPr>
            <w:pStyle w:val="AOHead2"/>
            <w:tabs>
              <w:tab w:val="clear" w:pos="720"/>
              <w:tab w:val="num" w:pos="426"/>
            </w:tabs>
            <w:ind w:left="426" w:hanging="426"/>
          </w:pPr>
        </w:pPrChange>
      </w:pPr>
      <w:r w:rsidRPr="00050A54">
        <w:rPr>
          <w:sz w:val="22"/>
          <w:szCs w:val="22"/>
          <w:rPrChange w:id="110" w:author="Autor">
            <w:rPr>
              <w:b w:val="0"/>
            </w:rPr>
          </w:rPrChange>
        </w:rPr>
        <w:t xml:space="preserve">Predmetom Zmluvy </w:t>
      </w:r>
      <w:r w:rsidR="00A362E1" w:rsidRPr="00050A54">
        <w:rPr>
          <w:sz w:val="22"/>
          <w:szCs w:val="22"/>
          <w:rPrChange w:id="111" w:author="Autor">
            <w:rPr>
              <w:b w:val="0"/>
            </w:rPr>
          </w:rPrChange>
        </w:rPr>
        <w:t xml:space="preserve">o poskytnutí NFP </w:t>
      </w:r>
      <w:r w:rsidRPr="00050A54">
        <w:rPr>
          <w:sz w:val="22"/>
          <w:szCs w:val="22"/>
          <w:rPrChange w:id="112" w:author="Autor">
            <w:rPr>
              <w:b w:val="0"/>
            </w:rPr>
          </w:rPrChange>
        </w:rPr>
        <w:t>je úprava zmluvných podmienok, práv a povinností medzi Poskytovateľom a Prijímateľom pri poskytnutí</w:t>
      </w:r>
      <w:r w:rsidR="007867F9" w:rsidRPr="00050A54">
        <w:rPr>
          <w:sz w:val="22"/>
          <w:szCs w:val="22"/>
          <w:rPrChange w:id="113" w:author="Autor">
            <w:rPr>
              <w:b w:val="0"/>
            </w:rPr>
          </w:rPrChange>
        </w:rPr>
        <w:t xml:space="preserve"> </w:t>
      </w:r>
      <w:r w:rsidR="006114F6" w:rsidRPr="00050A54">
        <w:rPr>
          <w:sz w:val="22"/>
          <w:szCs w:val="22"/>
          <w:rPrChange w:id="114" w:author="Autor">
            <w:rPr>
              <w:b w:val="0"/>
            </w:rPr>
          </w:rPrChange>
        </w:rPr>
        <w:t>NFP</w:t>
      </w:r>
      <w:r w:rsidRPr="00050A54">
        <w:rPr>
          <w:sz w:val="22"/>
          <w:szCs w:val="22"/>
          <w:rPrChange w:id="115" w:author="Autor">
            <w:rPr>
              <w:b w:val="0"/>
            </w:rPr>
          </w:rPrChange>
        </w:rPr>
        <w:t xml:space="preserve"> zo strany Poskytovateľa Prijímateľovi na </w:t>
      </w:r>
      <w:r w:rsidR="00DA2A46" w:rsidRPr="00050A54">
        <w:rPr>
          <w:sz w:val="22"/>
          <w:szCs w:val="22"/>
          <w:rPrChange w:id="116" w:author="Autor">
            <w:rPr>
              <w:b w:val="0"/>
            </w:rPr>
          </w:rPrChange>
        </w:rPr>
        <w:t xml:space="preserve">Realizáciu </w:t>
      </w:r>
      <w:r w:rsidRPr="00050A54">
        <w:rPr>
          <w:sz w:val="22"/>
          <w:szCs w:val="22"/>
          <w:rPrChange w:id="117" w:author="Autor">
            <w:rPr>
              <w:b w:val="0"/>
            </w:rPr>
          </w:rPrChange>
        </w:rPr>
        <w:t xml:space="preserve">aktivít </w:t>
      </w:r>
      <w:r w:rsidR="00577FC6" w:rsidRPr="00050A54">
        <w:rPr>
          <w:sz w:val="22"/>
          <w:szCs w:val="22"/>
          <w:rPrChange w:id="118" w:author="Autor">
            <w:rPr>
              <w:b w:val="0"/>
            </w:rPr>
          </w:rPrChange>
        </w:rPr>
        <w:t>P</w:t>
      </w:r>
      <w:r w:rsidRPr="00050A54">
        <w:rPr>
          <w:sz w:val="22"/>
          <w:szCs w:val="22"/>
          <w:rPrChange w:id="119" w:author="Autor">
            <w:rPr>
              <w:b w:val="0"/>
            </w:rPr>
          </w:rPrChange>
        </w:rPr>
        <w:t xml:space="preserve">rojektu, ktorý je predmetom </w:t>
      </w:r>
      <w:r w:rsidR="00104E99" w:rsidRPr="00050A54">
        <w:rPr>
          <w:sz w:val="22"/>
          <w:szCs w:val="22"/>
          <w:rPrChange w:id="120" w:author="Autor">
            <w:rPr>
              <w:b w:val="0"/>
            </w:rPr>
          </w:rPrChange>
        </w:rPr>
        <w:t>S</w:t>
      </w:r>
      <w:r w:rsidRPr="00050A54">
        <w:rPr>
          <w:sz w:val="22"/>
          <w:szCs w:val="22"/>
          <w:rPrChange w:id="121" w:author="Autor">
            <w:rPr>
              <w:b w:val="0"/>
            </w:rPr>
          </w:rPrChange>
        </w:rPr>
        <w:t>chválenej žiadosti o</w:t>
      </w:r>
      <w:r w:rsidR="009D058A" w:rsidRPr="00050A54">
        <w:rPr>
          <w:sz w:val="22"/>
          <w:szCs w:val="22"/>
          <w:rPrChange w:id="122" w:author="Autor">
            <w:rPr>
              <w:b w:val="0"/>
            </w:rPr>
          </w:rPrChange>
        </w:rPr>
        <w:t> </w:t>
      </w:r>
      <w:r w:rsidRPr="00050A54">
        <w:rPr>
          <w:sz w:val="22"/>
          <w:szCs w:val="22"/>
          <w:rPrChange w:id="123" w:author="Autor">
            <w:rPr>
              <w:b w:val="0"/>
            </w:rPr>
          </w:rPrChange>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6D0B16D7" w:rsidR="00696212" w:rsidRPr="00583B52" w:rsidRDefault="00050A54">
      <w:pPr>
        <w:tabs>
          <w:tab w:val="left" w:pos="426"/>
        </w:tabs>
        <w:spacing w:before="240" w:line="264" w:lineRule="auto"/>
        <w:ind w:left="425" w:hanging="425"/>
        <w:jc w:val="both"/>
        <w:rPr>
          <w:b/>
          <w:rPrChange w:id="124" w:author="Autor">
            <w:rPr>
              <w:b w:val="0"/>
            </w:rPr>
          </w:rPrChange>
        </w:rPr>
        <w:pPrChange w:id="125" w:author="Autor">
          <w:pPr>
            <w:pStyle w:val="AOHead2"/>
            <w:tabs>
              <w:tab w:val="clear" w:pos="720"/>
              <w:tab w:val="num" w:pos="567"/>
            </w:tabs>
            <w:spacing w:before="120" w:line="264" w:lineRule="auto"/>
            <w:ind w:left="567"/>
          </w:pPr>
        </w:pPrChange>
      </w:pPr>
      <w:ins w:id="126" w:author="Autor">
        <w:r>
          <w:rPr>
            <w:sz w:val="22"/>
            <w:szCs w:val="22"/>
          </w:rPr>
          <w:t xml:space="preserve">2.2 </w:t>
        </w:r>
        <w:r>
          <w:rPr>
            <w:sz w:val="22"/>
            <w:szCs w:val="22"/>
          </w:rPr>
          <w:tab/>
        </w:r>
      </w:ins>
      <w:r w:rsidR="00696212" w:rsidRPr="00050A54">
        <w:rPr>
          <w:sz w:val="22"/>
          <w:szCs w:val="22"/>
          <w:rPrChange w:id="127" w:author="Autor">
            <w:rPr>
              <w:b w:val="0"/>
            </w:rPr>
          </w:rPrChange>
        </w:rPr>
        <w:t xml:space="preserve">Účelom Zmluvy </w:t>
      </w:r>
      <w:r w:rsidR="00A362E1" w:rsidRPr="00050A54">
        <w:rPr>
          <w:sz w:val="22"/>
          <w:szCs w:val="22"/>
          <w:rPrChange w:id="128" w:author="Autor">
            <w:rPr>
              <w:b w:val="0"/>
            </w:rPr>
          </w:rPrChange>
        </w:rPr>
        <w:t xml:space="preserve">o poskytnutí NFP </w:t>
      </w:r>
      <w:r w:rsidR="00696212" w:rsidRPr="00050A54">
        <w:rPr>
          <w:sz w:val="22"/>
          <w:szCs w:val="22"/>
          <w:rPrChange w:id="129" w:author="Autor">
            <w:rPr>
              <w:b w:val="0"/>
            </w:rPr>
          </w:rPrChange>
        </w:rPr>
        <w:t xml:space="preserve">je spolufinancovanie schváleného Projektu Prijímateľa, a to poskytnutím NFP </w:t>
      </w:r>
      <w:r w:rsidR="00750485" w:rsidRPr="00050A54">
        <w:rPr>
          <w:sz w:val="22"/>
          <w:szCs w:val="22"/>
          <w:rPrChange w:id="130" w:author="Autor">
            <w:rPr>
              <w:b w:val="0"/>
            </w:rPr>
          </w:rPrChange>
        </w:rPr>
        <w:t>v rámci</w:t>
      </w:r>
      <w:r w:rsidR="00696212" w:rsidRPr="00050A54">
        <w:rPr>
          <w:sz w:val="22"/>
          <w:szCs w:val="22"/>
          <w:rPrChange w:id="131" w:author="Autor">
            <w:rPr>
              <w:b w:val="0"/>
            </w:rPr>
          </w:rPrChange>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44EF30E" w:rsidR="0091648D" w:rsidRDefault="0091648D">
      <w:pPr>
        <w:tabs>
          <w:tab w:val="left" w:pos="3544"/>
        </w:tabs>
        <w:spacing w:before="120" w:line="264" w:lineRule="auto"/>
        <w:ind w:left="533"/>
        <w:rPr>
          <w:ins w:id="132" w:author="Autor"/>
        </w:rPr>
        <w:pPrChange w:id="133" w:author="Autor">
          <w:pPr>
            <w:pStyle w:val="Normlnywebov"/>
            <w:tabs>
              <w:tab w:val="left" w:pos="3544"/>
            </w:tabs>
            <w:spacing w:before="200" w:beforeAutospacing="0" w:after="0" w:afterAutospacing="0" w:line="264" w:lineRule="auto"/>
            <w:ind w:left="3544" w:hanging="3005"/>
            <w:jc w:val="both"/>
            <w:outlineLvl w:val="0"/>
          </w:pPr>
        </w:pPrChange>
      </w:pPr>
      <w:r w:rsidRPr="00111B98">
        <w:t>Investičná priorita</w:t>
      </w:r>
      <w:r w:rsidR="00C01BF2" w:rsidRPr="00111B98">
        <w:t>:</w:t>
      </w:r>
      <w:r w:rsidRPr="00111B98">
        <w:tab/>
        <w:t>.......</w:t>
      </w:r>
      <w:r w:rsidR="00C01BF2" w:rsidRPr="00111B98">
        <w:t>....</w:t>
      </w:r>
      <w:r w:rsidRPr="00111B98">
        <w:t>........................................</w:t>
      </w:r>
    </w:p>
    <w:p w14:paraId="13CF5C8B" w14:textId="212A07CE" w:rsidR="001329C9" w:rsidRPr="00111B98" w:rsidDel="009669AC" w:rsidRDefault="001329C9">
      <w:pPr>
        <w:tabs>
          <w:tab w:val="left" w:pos="3544"/>
        </w:tabs>
        <w:spacing w:before="120" w:line="264" w:lineRule="auto"/>
        <w:ind w:left="533"/>
        <w:rPr>
          <w:del w:id="134" w:author="Autor"/>
        </w:rPr>
        <w:pPrChange w:id="135" w:author="Autor">
          <w:pPr>
            <w:pStyle w:val="Normlnywebov"/>
            <w:tabs>
              <w:tab w:val="left" w:pos="3544"/>
            </w:tabs>
            <w:spacing w:before="200" w:beforeAutospacing="0" w:after="0" w:afterAutospacing="0" w:line="264" w:lineRule="auto"/>
            <w:ind w:left="3544" w:hanging="3005"/>
            <w:jc w:val="both"/>
            <w:outlineLvl w:val="0"/>
          </w:pPr>
        </w:pPrChange>
      </w:pPr>
    </w:p>
    <w:p w14:paraId="6A656DC1" w14:textId="1F091D74" w:rsidR="00754578" w:rsidRPr="009669AC" w:rsidDel="001329C9" w:rsidRDefault="00754578">
      <w:pPr>
        <w:tabs>
          <w:tab w:val="left" w:pos="3544"/>
        </w:tabs>
        <w:spacing w:before="120" w:line="264" w:lineRule="auto"/>
        <w:ind w:left="533"/>
        <w:rPr>
          <w:del w:id="136" w:author="Autor"/>
          <w:rPrChange w:id="137" w:author="Autor">
            <w:rPr>
              <w:del w:id="138" w:author="Autor"/>
              <w:rStyle w:val="Siln"/>
              <w:b w:val="0"/>
              <w:color w:val="000000"/>
              <w:sz w:val="22"/>
              <w:szCs w:val="22"/>
            </w:rPr>
          </w:rPrChange>
        </w:rPr>
        <w:pPrChange w:id="139" w:author="Autor">
          <w:pPr>
            <w:pStyle w:val="Normlnywebov"/>
            <w:tabs>
              <w:tab w:val="left" w:pos="3544"/>
            </w:tabs>
            <w:spacing w:before="0" w:beforeAutospacing="0" w:after="0" w:afterAutospacing="0" w:line="264" w:lineRule="auto"/>
            <w:ind w:left="3544" w:hanging="3004"/>
            <w:jc w:val="both"/>
            <w:outlineLvl w:val="0"/>
          </w:pPr>
        </w:pPrChange>
      </w:pPr>
    </w:p>
    <w:p w14:paraId="50306638" w14:textId="77777777" w:rsidR="00255AD2" w:rsidRPr="009669AC" w:rsidRDefault="007830F2">
      <w:pPr>
        <w:tabs>
          <w:tab w:val="left" w:pos="3544"/>
        </w:tabs>
        <w:spacing w:before="120" w:line="264" w:lineRule="auto"/>
        <w:ind w:left="533"/>
        <w:rPr>
          <w:rPrChange w:id="140" w:author="Autor">
            <w:rPr>
              <w:rStyle w:val="Siln"/>
              <w:b w:val="0"/>
              <w:color w:val="000000"/>
              <w:sz w:val="22"/>
              <w:szCs w:val="22"/>
            </w:rPr>
          </w:rPrChange>
        </w:rPr>
        <w:pPrChange w:id="141" w:author="Autor">
          <w:pPr>
            <w:pStyle w:val="Normlnywebov"/>
            <w:tabs>
              <w:tab w:val="left" w:pos="3544"/>
            </w:tabs>
            <w:spacing w:before="0" w:beforeAutospacing="0" w:after="0" w:afterAutospacing="0" w:line="264" w:lineRule="auto"/>
            <w:ind w:left="3544" w:hanging="3004"/>
            <w:jc w:val="both"/>
            <w:outlineLvl w:val="0"/>
          </w:pPr>
        </w:pPrChange>
      </w:pPr>
      <w:r w:rsidRPr="009669AC">
        <w:rPr>
          <w:rPrChange w:id="142" w:author="Autor">
            <w:rPr>
              <w:b/>
              <w:bCs/>
              <w:sz w:val="22"/>
              <w:szCs w:val="22"/>
            </w:rPr>
          </w:rPrChange>
        </w:rPr>
        <w:t>Špecifický cieľ</w:t>
      </w:r>
      <w:r w:rsidR="00C01BF2" w:rsidRPr="009669AC">
        <w:rPr>
          <w:rPrChange w:id="143" w:author="Autor">
            <w:rPr>
              <w:sz w:val="22"/>
              <w:szCs w:val="22"/>
            </w:rPr>
          </w:rPrChange>
        </w:rPr>
        <w:t>:</w:t>
      </w:r>
      <w:r w:rsidR="00F53DC9" w:rsidRPr="009669AC">
        <w:rPr>
          <w:rPrChange w:id="144" w:author="Autor">
            <w:rPr>
              <w:sz w:val="22"/>
              <w:szCs w:val="22"/>
            </w:rPr>
          </w:rPrChange>
        </w:rPr>
        <w:tab/>
      </w:r>
      <w:r w:rsidRPr="009669AC">
        <w:rPr>
          <w:rPrChange w:id="145" w:author="Autor">
            <w:rPr>
              <w:sz w:val="22"/>
              <w:szCs w:val="22"/>
            </w:rPr>
          </w:rPrChange>
        </w:rPr>
        <w:t>......</w:t>
      </w:r>
      <w:r w:rsidR="00C01BF2" w:rsidRPr="009669AC">
        <w:rPr>
          <w:rPrChange w:id="146" w:author="Autor">
            <w:rPr>
              <w:sz w:val="22"/>
              <w:szCs w:val="22"/>
            </w:rPr>
          </w:rPrChange>
        </w:rPr>
        <w:t>....</w:t>
      </w:r>
      <w:r w:rsidRPr="009669AC">
        <w:rPr>
          <w:rPrChange w:id="147" w:author="Autor">
            <w:rPr>
              <w:sz w:val="22"/>
              <w:szCs w:val="22"/>
            </w:rPr>
          </w:rPrChange>
        </w:rPr>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148"/>
      <w:r w:rsidRPr="00111B98">
        <w:rPr>
          <w:rFonts w:eastAsia="SimSun"/>
          <w:sz w:val="22"/>
          <w:szCs w:val="22"/>
          <w:lang w:eastAsia="en-US"/>
        </w:rPr>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pomoci de minimis</w:t>
      </w:r>
      <w:r w:rsidR="00DC5345">
        <w:rPr>
          <w:rFonts w:eastAsia="SimSun"/>
          <w:sz w:val="22"/>
          <w:szCs w:val="22"/>
          <w:lang w:eastAsia="en-US"/>
        </w:rPr>
        <w:t>/schéma pomoci</w:t>
      </w:r>
      <w:r w:rsidR="00BC63A9" w:rsidRPr="00111B98">
        <w:rPr>
          <w:rFonts w:eastAsia="SimSun"/>
          <w:sz w:val="22"/>
          <w:szCs w:val="22"/>
          <w:lang w:eastAsia="en-US"/>
        </w:rPr>
        <w:t>)</w:t>
      </w:r>
    </w:p>
    <w:commentRangeEnd w:id="148"/>
    <w:p w14:paraId="24541A30" w14:textId="42159286"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commentReference w:id="148"/>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149"/>
      <w:r w:rsidR="009E7568" w:rsidRPr="00111B98">
        <w:rPr>
          <w:rFonts w:eastAsia="SimSun"/>
          <w:sz w:val="22"/>
          <w:szCs w:val="22"/>
          <w:lang w:eastAsia="en-US"/>
        </w:rPr>
        <w:t xml:space="preserve">cieľom Projektu je </w:t>
      </w:r>
      <w:commentRangeEnd w:id="149"/>
      <w:r w:rsidR="009E7568" w:rsidRPr="00111B98">
        <w:rPr>
          <w:rStyle w:val="Odkaznakomentr"/>
        </w:rPr>
        <w:commentReference w:id="149"/>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Projektu definovaných v Prílohe č. 2</w:t>
      </w:r>
      <w:del w:id="150" w:author="Autor">
        <w:r w:rsidR="00255AD2" w:rsidRPr="00111B98" w:rsidDel="00AC11CD">
          <w:rPr>
            <w:rFonts w:eastAsia="SimSun"/>
            <w:sz w:val="22"/>
            <w:szCs w:val="22"/>
            <w:lang w:eastAsia="en-US"/>
          </w:rPr>
          <w:delText xml:space="preserve"> </w:delText>
        </w:r>
        <w:r w:rsidR="00677B78" w:rsidRPr="00111B98" w:rsidDel="00AC11CD">
          <w:rPr>
            <w:rFonts w:eastAsia="SimSun"/>
            <w:sz w:val="22"/>
            <w:szCs w:val="22"/>
            <w:lang w:eastAsia="en-US"/>
          </w:rPr>
          <w:delText>Predmet podpory</w:delText>
        </w:r>
      </w:del>
      <w:r w:rsidR="009E7568" w:rsidRPr="00111B98">
        <w:rPr>
          <w:rFonts w:eastAsia="SimSun"/>
          <w:sz w:val="22"/>
          <w:szCs w:val="22"/>
          <w:lang w:eastAsia="en-US"/>
        </w:rPr>
        <w:t xml:space="preserve"> </w:t>
      </w:r>
      <w:ins w:id="151" w:author="Autor">
        <w:del w:id="152" w:author="Autor">
          <w:r w:rsidR="0029040C" w:rsidDel="00BD34AB">
            <w:rPr>
              <w:rFonts w:eastAsia="SimSun"/>
              <w:sz w:val="22"/>
              <w:szCs w:val="22"/>
              <w:lang w:eastAsia="en-US"/>
            </w:rPr>
            <w:delText xml:space="preserve"> </w:delText>
          </w:r>
        </w:del>
        <w:r w:rsidR="00AC11CD">
          <w:rPr>
            <w:rFonts w:eastAsia="SimSun"/>
            <w:sz w:val="22"/>
            <w:szCs w:val="22"/>
            <w:lang w:eastAsia="en-US"/>
          </w:rPr>
          <w:t xml:space="preserve"> </w:t>
        </w:r>
      </w:ins>
      <w:r w:rsidR="009E7568" w:rsidRPr="00111B98">
        <w:rPr>
          <w:rFonts w:eastAsia="SimSun"/>
          <w:sz w:val="22"/>
          <w:szCs w:val="22"/>
          <w:lang w:eastAsia="en-US"/>
        </w:rPr>
        <w:t>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r w:rsidR="007A4668">
        <w:rPr>
          <w:rFonts w:eastAsia="SimSun"/>
          <w:sz w:val="22"/>
          <w:szCs w:val="22"/>
          <w:lang w:eastAsia="en-US"/>
        </w:rPr>
        <w:t>,</w:t>
      </w:r>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153"/>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153"/>
      <w:r w:rsidR="00DE43C6" w:rsidRPr="00111B98">
        <w:rPr>
          <w:rStyle w:val="Odkaznakomentr"/>
        </w:rPr>
        <w:commentReference w:id="153"/>
      </w:r>
    </w:p>
    <w:p w14:paraId="497D5A6F" w14:textId="0135B497" w:rsidR="00696212" w:rsidRPr="00583B52" w:rsidRDefault="00050A54">
      <w:pPr>
        <w:tabs>
          <w:tab w:val="left" w:pos="426"/>
        </w:tabs>
        <w:spacing w:before="240" w:line="264" w:lineRule="auto"/>
        <w:ind w:left="425" w:hanging="425"/>
        <w:jc w:val="both"/>
        <w:pPrChange w:id="154" w:author="Autor">
          <w:pPr>
            <w:pStyle w:val="AOHead2"/>
            <w:tabs>
              <w:tab w:val="clear" w:pos="720"/>
              <w:tab w:val="num" w:pos="567"/>
            </w:tabs>
            <w:spacing w:before="120" w:line="264" w:lineRule="auto"/>
            <w:ind w:left="567" w:hanging="567"/>
          </w:pPr>
        </w:pPrChange>
      </w:pPr>
      <w:ins w:id="155" w:author="Autor">
        <w:r>
          <w:rPr>
            <w:sz w:val="22"/>
            <w:szCs w:val="22"/>
          </w:rPr>
          <w:t xml:space="preserve">2.3 </w:t>
        </w:r>
        <w:r>
          <w:rPr>
            <w:sz w:val="22"/>
            <w:szCs w:val="22"/>
          </w:rPr>
          <w:tab/>
        </w:r>
      </w:ins>
      <w:r w:rsidR="00696212" w:rsidRPr="00050A54">
        <w:rPr>
          <w:sz w:val="22"/>
          <w:szCs w:val="22"/>
          <w:rPrChange w:id="156" w:author="Autor">
            <w:rPr/>
          </w:rPrChange>
        </w:rPr>
        <w:t xml:space="preserve">Poskytovateľ sa zaväzuje, že na základe Zmluvy </w:t>
      </w:r>
      <w:r w:rsidR="00A362E1" w:rsidRPr="00050A54">
        <w:rPr>
          <w:sz w:val="22"/>
          <w:szCs w:val="22"/>
          <w:rPrChange w:id="157" w:author="Autor">
            <w:rPr/>
          </w:rPrChange>
        </w:rPr>
        <w:t xml:space="preserve">o poskytnutí NFP </w:t>
      </w:r>
      <w:r w:rsidR="00696212" w:rsidRPr="00050A54">
        <w:rPr>
          <w:sz w:val="22"/>
          <w:szCs w:val="22"/>
          <w:rPrChange w:id="158" w:author="Autor">
            <w:rPr/>
          </w:rPrChange>
        </w:rPr>
        <w:t>poskytne NFP Prijímateľovi</w:t>
      </w:r>
      <w:r w:rsidR="00057F45" w:rsidRPr="00050A54">
        <w:rPr>
          <w:sz w:val="22"/>
          <w:szCs w:val="22"/>
          <w:rPrChange w:id="159" w:author="Autor">
            <w:rPr/>
          </w:rPrChange>
        </w:rPr>
        <w:t xml:space="preserve"> za účelom uvedeným v ods</w:t>
      </w:r>
      <w:r w:rsidR="006C76EE" w:rsidRPr="00050A54">
        <w:rPr>
          <w:sz w:val="22"/>
          <w:szCs w:val="22"/>
          <w:rPrChange w:id="160" w:author="Autor">
            <w:rPr/>
          </w:rPrChange>
        </w:rPr>
        <w:t>eku</w:t>
      </w:r>
      <w:r w:rsidR="00057F45" w:rsidRPr="00050A54">
        <w:rPr>
          <w:sz w:val="22"/>
          <w:szCs w:val="22"/>
          <w:rPrChange w:id="161" w:author="Autor">
            <w:rPr/>
          </w:rPrChange>
        </w:rPr>
        <w:t xml:space="preserve"> 2.2 tohto článku na </w:t>
      </w:r>
      <w:r w:rsidR="00A62133" w:rsidRPr="00050A54">
        <w:rPr>
          <w:sz w:val="22"/>
          <w:szCs w:val="22"/>
          <w:rPrChange w:id="162" w:author="Autor">
            <w:rPr/>
          </w:rPrChange>
        </w:rPr>
        <w:t>Realizáciu</w:t>
      </w:r>
      <w:r w:rsidR="00057F45" w:rsidRPr="00050A54">
        <w:rPr>
          <w:sz w:val="22"/>
          <w:szCs w:val="22"/>
          <w:rPrChange w:id="163" w:author="Autor">
            <w:rPr/>
          </w:rPrChange>
        </w:rPr>
        <w:t xml:space="preserve"> </w:t>
      </w:r>
      <w:r w:rsidR="00711DED" w:rsidRPr="00050A54">
        <w:rPr>
          <w:sz w:val="22"/>
          <w:szCs w:val="22"/>
          <w:rPrChange w:id="164" w:author="Autor">
            <w:rPr/>
          </w:rPrChange>
        </w:rPr>
        <w:t xml:space="preserve">aktivít </w:t>
      </w:r>
      <w:r w:rsidR="00057F45" w:rsidRPr="00050A54">
        <w:rPr>
          <w:sz w:val="22"/>
          <w:szCs w:val="22"/>
          <w:rPrChange w:id="165" w:author="Autor">
            <w:rPr/>
          </w:rPrChange>
        </w:rPr>
        <w:t>Projektu</w:t>
      </w:r>
      <w:r w:rsidR="00696212" w:rsidRPr="00050A54">
        <w:rPr>
          <w:sz w:val="22"/>
          <w:szCs w:val="22"/>
          <w:rPrChange w:id="166" w:author="Autor">
            <w:rPr/>
          </w:rPrChange>
        </w:rPr>
        <w:t xml:space="preserve">, a to </w:t>
      </w:r>
      <w:r w:rsidR="00057F45" w:rsidRPr="00050A54">
        <w:rPr>
          <w:sz w:val="22"/>
          <w:szCs w:val="22"/>
          <w:rPrChange w:id="167" w:author="Autor">
            <w:rPr/>
          </w:rPrChange>
        </w:rPr>
        <w:t xml:space="preserve">spôsobom a </w:t>
      </w:r>
      <w:r w:rsidR="00696212" w:rsidRPr="00050A54">
        <w:rPr>
          <w:sz w:val="22"/>
          <w:szCs w:val="22"/>
          <w:rPrChange w:id="168" w:author="Autor">
            <w:rPr/>
          </w:rPrChange>
        </w:rPr>
        <w:t>v súlade s ustanoveniami Zmluvy</w:t>
      </w:r>
      <w:r w:rsidR="00A362E1" w:rsidRPr="00050A54">
        <w:rPr>
          <w:sz w:val="22"/>
          <w:szCs w:val="22"/>
          <w:rPrChange w:id="169" w:author="Autor">
            <w:rPr/>
          </w:rPrChange>
        </w:rPr>
        <w:t xml:space="preserve"> o poskytnutí NFP</w:t>
      </w:r>
      <w:r w:rsidR="00D110A2" w:rsidRPr="00050A54">
        <w:rPr>
          <w:sz w:val="22"/>
          <w:szCs w:val="22"/>
          <w:rPrChange w:id="170" w:author="Autor">
            <w:rPr/>
          </w:rPrChange>
        </w:rPr>
        <w:t xml:space="preserve">, </w:t>
      </w:r>
      <w:r w:rsidR="004B000B" w:rsidRPr="00050A54">
        <w:rPr>
          <w:sz w:val="22"/>
          <w:szCs w:val="22"/>
          <w:rPrChange w:id="171" w:author="Autor">
            <w:rPr/>
          </w:rPrChange>
        </w:rPr>
        <w:t xml:space="preserve">v súlade so Schválenou žiadosťou o NFP, </w:t>
      </w:r>
      <w:r w:rsidR="00493C14" w:rsidRPr="00050A54">
        <w:rPr>
          <w:sz w:val="22"/>
          <w:szCs w:val="22"/>
          <w:rPrChange w:id="172" w:author="Autor">
            <w:rPr/>
          </w:rPrChange>
        </w:rPr>
        <w:t xml:space="preserve">v súlade </w:t>
      </w:r>
      <w:r w:rsidR="007830F2" w:rsidRPr="00050A54">
        <w:rPr>
          <w:sz w:val="22"/>
          <w:szCs w:val="22"/>
          <w:rPrChange w:id="173" w:author="Autor">
            <w:rPr/>
          </w:rPrChange>
        </w:rPr>
        <w:t xml:space="preserve">so Systémom riadenia EŠIF, Systémov finančného riadenia, v súlade </w:t>
      </w:r>
      <w:r w:rsidR="00D110A2" w:rsidRPr="00050A54">
        <w:rPr>
          <w:sz w:val="22"/>
          <w:szCs w:val="22"/>
          <w:rPrChange w:id="174" w:author="Autor">
            <w:rPr/>
          </w:rPrChange>
        </w:rPr>
        <w:t xml:space="preserve">so všetkými dokumentmi, na ktoré Zmluva </w:t>
      </w:r>
      <w:r w:rsidR="00A362E1" w:rsidRPr="00050A54">
        <w:rPr>
          <w:sz w:val="22"/>
          <w:szCs w:val="22"/>
          <w:rPrChange w:id="175" w:author="Autor">
            <w:rPr/>
          </w:rPrChange>
        </w:rPr>
        <w:t xml:space="preserve">o poskytnutí NFP </w:t>
      </w:r>
      <w:r w:rsidR="00D110A2" w:rsidRPr="00050A54">
        <w:rPr>
          <w:sz w:val="22"/>
          <w:szCs w:val="22"/>
          <w:rPrChange w:id="176" w:author="Autor">
            <w:rPr/>
          </w:rPrChange>
        </w:rPr>
        <w:t>odkazuje</w:t>
      </w:r>
      <w:r w:rsidR="00493C14" w:rsidRPr="00050A54">
        <w:rPr>
          <w:sz w:val="22"/>
          <w:szCs w:val="22"/>
          <w:rPrChange w:id="177" w:author="Autor">
            <w:rPr/>
          </w:rPrChange>
        </w:rPr>
        <w:t>,</w:t>
      </w:r>
      <w:r w:rsidR="00696212" w:rsidRPr="00050A54">
        <w:rPr>
          <w:sz w:val="22"/>
          <w:szCs w:val="22"/>
          <w:rPrChange w:id="178" w:author="Autor">
            <w:rPr/>
          </w:rPrChange>
        </w:rPr>
        <w:t xml:space="preserve"> </w:t>
      </w:r>
      <w:r w:rsidR="007830F2" w:rsidRPr="00050A54">
        <w:rPr>
          <w:sz w:val="22"/>
          <w:szCs w:val="22"/>
          <w:rPrChange w:id="179" w:author="Autor">
            <w:rPr/>
          </w:rPrChange>
        </w:rPr>
        <w:t xml:space="preserve">ak boli Zverejnené, </w:t>
      </w:r>
      <w:r w:rsidR="00A25108" w:rsidRPr="00050A54">
        <w:rPr>
          <w:sz w:val="22"/>
          <w:szCs w:val="22"/>
          <w:rPrChange w:id="180" w:author="Autor">
            <w:rPr/>
          </w:rPrChange>
        </w:rPr>
        <w:t xml:space="preserve">vrátane </w:t>
      </w:r>
      <w:r w:rsidR="007830F2" w:rsidRPr="00050A54">
        <w:rPr>
          <w:sz w:val="22"/>
          <w:szCs w:val="22"/>
          <w:rPrChange w:id="181" w:author="Autor">
            <w:rPr/>
          </w:rPrChange>
        </w:rPr>
        <w:t>P</w:t>
      </w:r>
      <w:r w:rsidR="00A25108" w:rsidRPr="00050A54">
        <w:rPr>
          <w:sz w:val="22"/>
          <w:szCs w:val="22"/>
          <w:rPrChange w:id="182" w:author="Autor">
            <w:rPr/>
          </w:rPrChange>
        </w:rPr>
        <w:t xml:space="preserve">rávnych dokumentov </w:t>
      </w:r>
      <w:r w:rsidR="00696212" w:rsidRPr="00050A54">
        <w:rPr>
          <w:sz w:val="22"/>
          <w:szCs w:val="22"/>
          <w:rPrChange w:id="183" w:author="Autor">
            <w:rPr/>
          </w:rPrChange>
        </w:rPr>
        <w:t>a</w:t>
      </w:r>
      <w:r w:rsidR="00493C14" w:rsidRPr="00050A54">
        <w:rPr>
          <w:sz w:val="22"/>
          <w:szCs w:val="22"/>
          <w:rPrChange w:id="184" w:author="Autor">
            <w:rPr/>
          </w:rPrChange>
        </w:rPr>
        <w:t xml:space="preserve"> v súlade </w:t>
      </w:r>
      <w:r w:rsidR="00696212" w:rsidRPr="00050A54">
        <w:rPr>
          <w:sz w:val="22"/>
          <w:szCs w:val="22"/>
          <w:rPrChange w:id="185" w:author="Autor">
            <w:rPr/>
          </w:rPrChange>
        </w:rPr>
        <w:t>s platnými a účinnými všeobecne záväznými </w:t>
      </w:r>
      <w:r w:rsidR="00493C14" w:rsidRPr="00050A54">
        <w:rPr>
          <w:sz w:val="22"/>
          <w:szCs w:val="22"/>
          <w:rPrChange w:id="186" w:author="Autor">
            <w:rPr/>
          </w:rPrChange>
        </w:rPr>
        <w:t>p</w:t>
      </w:r>
      <w:r w:rsidR="007B245C" w:rsidRPr="00050A54">
        <w:rPr>
          <w:sz w:val="22"/>
          <w:szCs w:val="22"/>
          <w:rPrChange w:id="187" w:author="Autor">
            <w:rPr/>
          </w:rPrChange>
        </w:rPr>
        <w:t xml:space="preserve">rávnymi </w:t>
      </w:r>
      <w:r w:rsidR="00696212" w:rsidRPr="00050A54">
        <w:rPr>
          <w:sz w:val="22"/>
          <w:szCs w:val="22"/>
          <w:rPrChange w:id="188" w:author="Autor">
            <w:rPr/>
          </w:rPrChange>
        </w:rPr>
        <w:t>predpismi S</w:t>
      </w:r>
      <w:r w:rsidR="007B245C" w:rsidRPr="00050A54">
        <w:rPr>
          <w:sz w:val="22"/>
          <w:szCs w:val="22"/>
          <w:rPrChange w:id="189" w:author="Autor">
            <w:rPr/>
          </w:rPrChange>
        </w:rPr>
        <w:t>R a</w:t>
      </w:r>
      <w:r w:rsidR="00327A4F" w:rsidRPr="00050A54">
        <w:rPr>
          <w:sz w:val="22"/>
          <w:szCs w:val="22"/>
          <w:rPrChange w:id="190" w:author="Autor">
            <w:rPr/>
          </w:rPrChange>
        </w:rPr>
        <w:t> právnymi</w:t>
      </w:r>
      <w:r w:rsidR="00493C14" w:rsidRPr="00050A54">
        <w:rPr>
          <w:sz w:val="22"/>
          <w:szCs w:val="22"/>
          <w:rPrChange w:id="191" w:author="Autor">
            <w:rPr/>
          </w:rPrChange>
        </w:rPr>
        <w:t xml:space="preserve"> aktmi </w:t>
      </w:r>
      <w:r w:rsidR="007B245C" w:rsidRPr="00050A54">
        <w:rPr>
          <w:sz w:val="22"/>
          <w:szCs w:val="22"/>
          <w:rPrChange w:id="192" w:author="Autor">
            <w:rPr/>
          </w:rPrChange>
        </w:rPr>
        <w:t>EÚ</w:t>
      </w:r>
      <w:r w:rsidR="00696212" w:rsidRPr="00050A54">
        <w:rPr>
          <w:sz w:val="22"/>
          <w:szCs w:val="22"/>
          <w:rPrChange w:id="193" w:author="Autor">
            <w:rPr/>
          </w:rPrChange>
        </w:rPr>
        <w:t>.</w:t>
      </w:r>
    </w:p>
    <w:p w14:paraId="69033A99" w14:textId="4E8531B4" w:rsidR="00696212" w:rsidRPr="00583B52" w:rsidRDefault="00050A54">
      <w:pPr>
        <w:tabs>
          <w:tab w:val="left" w:pos="426"/>
        </w:tabs>
        <w:spacing w:before="240" w:line="264" w:lineRule="auto"/>
        <w:ind w:left="425" w:hanging="425"/>
        <w:jc w:val="both"/>
        <w:rPr>
          <w:b/>
          <w:rPrChange w:id="194" w:author="Autor">
            <w:rPr>
              <w:b w:val="0"/>
            </w:rPr>
          </w:rPrChange>
        </w:rPr>
        <w:pPrChange w:id="195" w:author="Autor">
          <w:pPr>
            <w:pStyle w:val="AOHead2"/>
            <w:tabs>
              <w:tab w:val="clear" w:pos="720"/>
              <w:tab w:val="num" w:pos="567"/>
            </w:tabs>
            <w:spacing w:before="120" w:line="264" w:lineRule="auto"/>
            <w:ind w:left="567"/>
          </w:pPr>
        </w:pPrChange>
      </w:pPr>
      <w:ins w:id="196" w:author="Autor">
        <w:r>
          <w:rPr>
            <w:sz w:val="22"/>
            <w:szCs w:val="22"/>
          </w:rPr>
          <w:t xml:space="preserve">2.4 </w:t>
        </w:r>
        <w:r>
          <w:rPr>
            <w:sz w:val="22"/>
            <w:szCs w:val="22"/>
          </w:rPr>
          <w:tab/>
        </w:r>
      </w:ins>
      <w:r w:rsidR="00A57D9D" w:rsidRPr="00050A54">
        <w:rPr>
          <w:sz w:val="22"/>
          <w:szCs w:val="22"/>
          <w:rPrChange w:id="197" w:author="Autor">
            <w:rPr>
              <w:b w:val="0"/>
            </w:rPr>
          </w:rPrChange>
        </w:rPr>
        <w:t>Prijímateľ sa zaväzuje prijať poskytnutý NFP</w:t>
      </w:r>
      <w:r w:rsidR="00F349AC" w:rsidRPr="00050A54">
        <w:rPr>
          <w:sz w:val="22"/>
          <w:szCs w:val="22"/>
          <w:rPrChange w:id="198" w:author="Autor">
            <w:rPr>
              <w:b w:val="0"/>
            </w:rPr>
          </w:rPrChange>
        </w:rPr>
        <w:t xml:space="preserve">, </w:t>
      </w:r>
      <w:r w:rsidR="00A57D9D" w:rsidRPr="00050A54">
        <w:rPr>
          <w:sz w:val="22"/>
          <w:szCs w:val="22"/>
          <w:rPrChange w:id="199" w:author="Autor">
            <w:rPr>
              <w:b w:val="0"/>
            </w:rPr>
          </w:rPrChange>
        </w:rPr>
        <w:t>použiť ho v súlade s</w:t>
      </w:r>
      <w:r w:rsidR="00F349AC" w:rsidRPr="00050A54">
        <w:rPr>
          <w:sz w:val="22"/>
          <w:szCs w:val="22"/>
          <w:rPrChange w:id="200" w:author="Autor">
            <w:rPr>
              <w:b w:val="0"/>
            </w:rPr>
          </w:rPrChange>
        </w:rPr>
        <w:t> </w:t>
      </w:r>
      <w:r w:rsidR="00A57D9D" w:rsidRPr="00050A54">
        <w:rPr>
          <w:sz w:val="22"/>
          <w:szCs w:val="22"/>
          <w:rPrChange w:id="201" w:author="Autor">
            <w:rPr>
              <w:b w:val="0"/>
            </w:rPr>
          </w:rPrChange>
        </w:rPr>
        <w:t xml:space="preserve">podmienkami </w:t>
      </w:r>
      <w:r w:rsidR="00F20009" w:rsidRPr="00050A54">
        <w:rPr>
          <w:sz w:val="22"/>
          <w:szCs w:val="22"/>
          <w:rPrChange w:id="202" w:author="Autor">
            <w:rPr>
              <w:b w:val="0"/>
            </w:rPr>
          </w:rPrChange>
        </w:rPr>
        <w:t xml:space="preserve">uvedenými </w:t>
      </w:r>
      <w:r w:rsidR="00A57D9D" w:rsidRPr="00050A54">
        <w:rPr>
          <w:sz w:val="22"/>
          <w:szCs w:val="22"/>
          <w:rPrChange w:id="203" w:author="Autor">
            <w:rPr>
              <w:b w:val="0"/>
            </w:rPr>
          </w:rPrChange>
        </w:rPr>
        <w:t>v Zmluve o poskytnutí NFP</w:t>
      </w:r>
      <w:r w:rsidR="009C2E7D" w:rsidRPr="00050A54">
        <w:rPr>
          <w:sz w:val="22"/>
          <w:szCs w:val="22"/>
          <w:rPrChange w:id="204" w:author="Autor">
            <w:rPr>
              <w:b w:val="0"/>
            </w:rPr>
          </w:rPrChange>
        </w:rPr>
        <w:t>, v súlade s</w:t>
      </w:r>
      <w:r w:rsidR="00664C53" w:rsidRPr="00050A54">
        <w:rPr>
          <w:sz w:val="22"/>
          <w:szCs w:val="22"/>
          <w:rPrChange w:id="205" w:author="Autor">
            <w:rPr>
              <w:b w:val="0"/>
            </w:rPr>
          </w:rPrChange>
        </w:rPr>
        <w:t> jej účelom</w:t>
      </w:r>
      <w:r w:rsidR="00F349AC" w:rsidRPr="00050A54">
        <w:rPr>
          <w:sz w:val="22"/>
          <w:szCs w:val="22"/>
          <w:rPrChange w:id="206" w:author="Autor">
            <w:rPr>
              <w:b w:val="0"/>
            </w:rPr>
          </w:rPrChange>
        </w:rPr>
        <w:t xml:space="preserve"> </w:t>
      </w:r>
      <w:r w:rsidR="00292EC1" w:rsidRPr="00050A54">
        <w:rPr>
          <w:sz w:val="22"/>
          <w:szCs w:val="22"/>
          <w:rPrChange w:id="207" w:author="Autor">
            <w:rPr>
              <w:b w:val="0"/>
            </w:rPr>
          </w:rPrChange>
        </w:rPr>
        <w:t>a</w:t>
      </w:r>
      <w:r w:rsidR="009C2E7D" w:rsidRPr="00050A54">
        <w:rPr>
          <w:sz w:val="22"/>
          <w:szCs w:val="22"/>
          <w:rPrChange w:id="208" w:author="Autor">
            <w:rPr>
              <w:b w:val="0"/>
            </w:rPr>
          </w:rPrChange>
        </w:rPr>
        <w:t xml:space="preserve"> podľa podmienok vyplývajúcich z príslušnej Výzvy, v súlade so Schválenou žiadosťou o NFP a súčasne sa zaväzuje </w:t>
      </w:r>
      <w:r w:rsidR="00292EC1" w:rsidRPr="00050A54">
        <w:rPr>
          <w:sz w:val="22"/>
          <w:szCs w:val="22"/>
          <w:rPrChange w:id="209" w:author="Autor">
            <w:rPr>
              <w:b w:val="0"/>
            </w:rPr>
          </w:rPrChange>
        </w:rPr>
        <w:t xml:space="preserve">realizovať všetky Aktivity Projektu </w:t>
      </w:r>
      <w:r w:rsidR="00A57D9D" w:rsidRPr="00050A54">
        <w:rPr>
          <w:sz w:val="22"/>
          <w:szCs w:val="22"/>
          <w:rPrChange w:id="210" w:author="Autor">
            <w:rPr>
              <w:b w:val="0"/>
            </w:rPr>
          </w:rPrChange>
        </w:rPr>
        <w:t>tak, aby bol dosiahnut</w:t>
      </w:r>
      <w:r w:rsidR="00AC4593" w:rsidRPr="00050A54">
        <w:rPr>
          <w:sz w:val="22"/>
          <w:szCs w:val="22"/>
          <w:rPrChange w:id="211" w:author="Autor">
            <w:rPr>
              <w:b w:val="0"/>
            </w:rPr>
          </w:rPrChange>
        </w:rPr>
        <w:t xml:space="preserve">ý cieľ </w:t>
      </w:r>
      <w:r w:rsidR="00AF6817" w:rsidRPr="00050A54">
        <w:rPr>
          <w:sz w:val="22"/>
          <w:szCs w:val="22"/>
          <w:rPrChange w:id="212" w:author="Autor">
            <w:rPr>
              <w:b w:val="0"/>
            </w:rPr>
          </w:rPrChange>
        </w:rPr>
        <w:t xml:space="preserve">Projektu a aby boli </w:t>
      </w:r>
      <w:r w:rsidR="00484721" w:rsidRPr="00050A54">
        <w:rPr>
          <w:sz w:val="22"/>
          <w:szCs w:val="22"/>
          <w:rPrChange w:id="213" w:author="Autor">
            <w:rPr>
              <w:b w:val="0"/>
            </w:rPr>
          </w:rPrChange>
        </w:rPr>
        <w:t xml:space="preserve">hlavné </w:t>
      </w:r>
      <w:r w:rsidR="00AF6817" w:rsidRPr="00050A54">
        <w:rPr>
          <w:sz w:val="22"/>
          <w:szCs w:val="22"/>
          <w:rPrChange w:id="214" w:author="Autor">
            <w:rPr>
              <w:b w:val="0"/>
            </w:rPr>
          </w:rPrChange>
        </w:rPr>
        <w:t xml:space="preserve">Aktivity Projektu zrealizované Riadne a Včas, a to najneskôr do uplynutia </w:t>
      </w:r>
      <w:r w:rsidR="007830F2" w:rsidRPr="00050A54">
        <w:rPr>
          <w:sz w:val="22"/>
          <w:szCs w:val="22"/>
          <w:rPrChange w:id="215" w:author="Autor">
            <w:rPr>
              <w:b w:val="0"/>
            </w:rPr>
          </w:rPrChange>
        </w:rPr>
        <w:t xml:space="preserve">doby Realizácie </w:t>
      </w:r>
      <w:r w:rsidR="00484721" w:rsidRPr="00050A54">
        <w:rPr>
          <w:sz w:val="22"/>
          <w:szCs w:val="22"/>
          <w:rPrChange w:id="216" w:author="Autor">
            <w:rPr>
              <w:b w:val="0"/>
            </w:rPr>
          </w:rPrChange>
        </w:rPr>
        <w:t xml:space="preserve">hlavných </w:t>
      </w:r>
      <w:r w:rsidR="007830F2" w:rsidRPr="00050A54">
        <w:rPr>
          <w:sz w:val="22"/>
          <w:szCs w:val="22"/>
          <w:rPrChange w:id="217" w:author="Autor">
            <w:rPr>
              <w:b w:val="0"/>
            </w:rPr>
          </w:rPrChange>
        </w:rPr>
        <w:t xml:space="preserve">aktivít </w:t>
      </w:r>
      <w:r w:rsidR="00AF6817" w:rsidRPr="00050A54">
        <w:rPr>
          <w:sz w:val="22"/>
          <w:szCs w:val="22"/>
          <w:rPrChange w:id="218" w:author="Autor">
            <w:rPr>
              <w:b w:val="0"/>
            </w:rPr>
          </w:rPrChange>
        </w:rPr>
        <w:t>Projektu</w:t>
      </w:r>
      <w:r w:rsidR="00C91741" w:rsidRPr="00050A54">
        <w:rPr>
          <w:sz w:val="22"/>
          <w:szCs w:val="22"/>
          <w:rPrChange w:id="219" w:author="Autor">
            <w:rPr>
              <w:b w:val="0"/>
            </w:rPr>
          </w:rPrChange>
        </w:rPr>
        <w:t xml:space="preserve"> tak, ako to vyplýva z definície pojmu Realizácia hlavných aktivít Projektu v článku 1 ods</w:t>
      </w:r>
      <w:r w:rsidR="006C76EE" w:rsidRPr="00050A54">
        <w:rPr>
          <w:sz w:val="22"/>
          <w:szCs w:val="22"/>
          <w:rPrChange w:id="220" w:author="Autor">
            <w:rPr>
              <w:b w:val="0"/>
            </w:rPr>
          </w:rPrChange>
        </w:rPr>
        <w:t>ek</w:t>
      </w:r>
      <w:r w:rsidR="00C91741" w:rsidRPr="00050A54">
        <w:rPr>
          <w:sz w:val="22"/>
          <w:szCs w:val="22"/>
          <w:rPrChange w:id="221" w:author="Autor">
            <w:rPr>
              <w:b w:val="0"/>
            </w:rPr>
          </w:rPrChange>
        </w:rPr>
        <w:t xml:space="preserve"> </w:t>
      </w:r>
      <w:r w:rsidR="00F075CB" w:rsidRPr="00050A54">
        <w:rPr>
          <w:sz w:val="22"/>
          <w:szCs w:val="22"/>
          <w:rPrChange w:id="222" w:author="Autor">
            <w:rPr>
              <w:b w:val="0"/>
            </w:rPr>
          </w:rPrChange>
        </w:rPr>
        <w:t>3 VZP</w:t>
      </w:r>
      <w:r w:rsidR="00AF6817" w:rsidRPr="00050A54">
        <w:rPr>
          <w:sz w:val="22"/>
          <w:szCs w:val="22"/>
          <w:rPrChange w:id="223" w:author="Autor">
            <w:rPr>
              <w:b w:val="0"/>
            </w:rPr>
          </w:rPrChange>
        </w:rPr>
        <w:t xml:space="preserve">. Na preukázanie plnenia </w:t>
      </w:r>
      <w:r w:rsidR="00C941F5" w:rsidRPr="00050A54">
        <w:rPr>
          <w:sz w:val="22"/>
          <w:szCs w:val="22"/>
          <w:rPrChange w:id="224" w:author="Autor">
            <w:rPr>
              <w:b w:val="0"/>
            </w:rPr>
          </w:rPrChange>
        </w:rPr>
        <w:t xml:space="preserve">cieľa </w:t>
      </w:r>
      <w:r w:rsidR="00AF6817" w:rsidRPr="00050A54">
        <w:rPr>
          <w:sz w:val="22"/>
          <w:szCs w:val="22"/>
          <w:rPrChange w:id="225" w:author="Autor">
            <w:rPr>
              <w:b w:val="0"/>
            </w:rPr>
          </w:rPrChange>
        </w:rPr>
        <w:t>Projektu podľa odseku 2.2 tohto článku zmluvy</w:t>
      </w:r>
      <w:r w:rsidR="007830F2" w:rsidRPr="00050A54">
        <w:rPr>
          <w:sz w:val="22"/>
          <w:szCs w:val="22"/>
          <w:rPrChange w:id="226" w:author="Autor">
            <w:rPr>
              <w:b w:val="0"/>
            </w:rPr>
          </w:rPrChange>
        </w:rPr>
        <w:t xml:space="preserve"> je Prijímateľ povinný udeliť alebo zabezpečiť udelenie všetkých potrebných súhlasov, ak plnenie jedného alebo viacerých </w:t>
      </w:r>
      <w:r w:rsidR="00AB26F5" w:rsidRPr="00050A54">
        <w:rPr>
          <w:sz w:val="22"/>
          <w:szCs w:val="22"/>
          <w:rPrChange w:id="227" w:author="Autor">
            <w:rPr>
              <w:b w:val="0"/>
            </w:rPr>
          </w:rPrChange>
        </w:rPr>
        <w:t>M</w:t>
      </w:r>
      <w:r w:rsidR="007830F2" w:rsidRPr="00050A54">
        <w:rPr>
          <w:sz w:val="22"/>
          <w:szCs w:val="22"/>
          <w:rPrChange w:id="228" w:author="Autor">
            <w:rPr>
              <w:b w:val="0"/>
            </w:rPr>
          </w:rPrChange>
        </w:rPr>
        <w:t xml:space="preserve">erateľných ukazovateľov </w:t>
      </w:r>
      <w:r w:rsidR="004B000B" w:rsidRPr="00050A54">
        <w:rPr>
          <w:sz w:val="22"/>
          <w:szCs w:val="22"/>
          <w:rPrChange w:id="229" w:author="Autor">
            <w:rPr>
              <w:b w:val="0"/>
            </w:rPr>
          </w:rPrChange>
        </w:rPr>
        <w:t xml:space="preserve">Projektu </w:t>
      </w:r>
      <w:r w:rsidR="007830F2" w:rsidRPr="00050A54">
        <w:rPr>
          <w:sz w:val="22"/>
          <w:szCs w:val="22"/>
          <w:rPrChange w:id="230" w:author="Autor">
            <w:rPr>
              <w:b w:val="0"/>
            </w:rPr>
          </w:rPrChange>
        </w:rPr>
        <w:t xml:space="preserve">sa preukazuje spôsobom, ktorý udelenie súhlasu vyžaduje. Súhlasom podľa tohto odseku sa rozumie napríklad súhlas s poskytovaním údajov z informačného systému tretej osoby. </w:t>
      </w:r>
    </w:p>
    <w:p w14:paraId="3BEBFD76" w14:textId="4D3F28B0" w:rsidR="00CE6F8D" w:rsidRPr="00583B52" w:rsidRDefault="00050A54">
      <w:pPr>
        <w:tabs>
          <w:tab w:val="left" w:pos="426"/>
        </w:tabs>
        <w:spacing w:before="240" w:line="264" w:lineRule="auto"/>
        <w:ind w:left="425" w:hanging="425"/>
        <w:jc w:val="both"/>
        <w:rPr>
          <w:b/>
          <w:rPrChange w:id="231" w:author="Autor">
            <w:rPr>
              <w:b w:val="0"/>
            </w:rPr>
          </w:rPrChange>
        </w:rPr>
        <w:pPrChange w:id="232" w:author="Autor">
          <w:pPr>
            <w:pStyle w:val="AOHead2"/>
            <w:tabs>
              <w:tab w:val="clear" w:pos="720"/>
              <w:tab w:val="num" w:pos="540"/>
            </w:tabs>
            <w:spacing w:line="264" w:lineRule="auto"/>
            <w:ind w:left="540"/>
          </w:pPr>
        </w:pPrChange>
      </w:pPr>
      <w:ins w:id="233" w:author="Autor">
        <w:r>
          <w:rPr>
            <w:sz w:val="22"/>
            <w:szCs w:val="22"/>
          </w:rPr>
          <w:t xml:space="preserve">2.5 </w:t>
        </w:r>
        <w:r>
          <w:rPr>
            <w:sz w:val="22"/>
            <w:szCs w:val="22"/>
          </w:rPr>
          <w:tab/>
        </w:r>
      </w:ins>
      <w:r w:rsidR="00CE6F8D" w:rsidRPr="00050A54">
        <w:rPr>
          <w:sz w:val="22"/>
          <w:szCs w:val="22"/>
          <w:rPrChange w:id="234" w:author="Autor">
            <w:rPr>
              <w:b w:val="0"/>
            </w:rPr>
          </w:rPrChange>
        </w:rPr>
        <w:t xml:space="preserve">Podmienky poskytnutia </w:t>
      </w:r>
      <w:r w:rsidR="00BD7F80" w:rsidRPr="00050A54">
        <w:rPr>
          <w:sz w:val="22"/>
          <w:szCs w:val="22"/>
          <w:rPrChange w:id="235" w:author="Autor">
            <w:rPr>
              <w:b w:val="0"/>
            </w:rPr>
          </w:rPrChange>
        </w:rPr>
        <w:t>príspevku</w:t>
      </w:r>
      <w:r w:rsidR="00CE6F8D" w:rsidRPr="00050A54">
        <w:rPr>
          <w:sz w:val="22"/>
          <w:szCs w:val="22"/>
          <w:rPrChange w:id="236" w:author="Autor">
            <w:rPr>
              <w:b w:val="0"/>
            </w:rPr>
          </w:rPrChange>
        </w:rPr>
        <w:t>, ktoré Poskytovateľ uviedol v príslušnej Výzve, musia byť splnené</w:t>
      </w:r>
      <w:r w:rsidR="000E4CCE" w:rsidRPr="00050A54">
        <w:rPr>
          <w:sz w:val="22"/>
          <w:szCs w:val="22"/>
          <w:rPrChange w:id="237" w:author="Autor">
            <w:rPr>
              <w:b w:val="0"/>
            </w:rPr>
          </w:rPrChange>
        </w:rPr>
        <w:t xml:space="preserve"> aj</w:t>
      </w:r>
      <w:r w:rsidR="00CE6F8D" w:rsidRPr="00050A54">
        <w:rPr>
          <w:sz w:val="22"/>
          <w:szCs w:val="22"/>
          <w:rPrChange w:id="238" w:author="Autor">
            <w:rPr>
              <w:b w:val="0"/>
            </w:rPr>
          </w:rPrChange>
        </w:rPr>
        <w:t xml:space="preserve"> počas platnosti a účinnosti Zmluvy o poskytnutí NFP</w:t>
      </w:r>
      <w:r w:rsidR="00323639" w:rsidRPr="00050A54">
        <w:rPr>
          <w:sz w:val="22"/>
          <w:szCs w:val="22"/>
          <w:rPrChange w:id="239" w:author="Autor">
            <w:rPr>
              <w:b w:val="0"/>
            </w:rPr>
          </w:rPrChange>
        </w:rPr>
        <w:t xml:space="preserve">. Porušenie podmienok poskytnutia príspevku podľa prvej vety je podstatným porušením Zmluvy o poskytnutí NFP a </w:t>
      </w:r>
      <w:r w:rsidR="00BD7F80" w:rsidRPr="00050A54">
        <w:rPr>
          <w:sz w:val="22"/>
          <w:szCs w:val="22"/>
          <w:rPrChange w:id="240" w:author="Autor">
            <w:rPr>
              <w:b w:val="0"/>
            </w:rPr>
          </w:rPrChange>
        </w:rPr>
        <w:t>Prijímateľ</w:t>
      </w:r>
      <w:r w:rsidR="00323639" w:rsidRPr="00050A54">
        <w:rPr>
          <w:sz w:val="22"/>
          <w:szCs w:val="22"/>
          <w:rPrChange w:id="241" w:author="Autor">
            <w:rPr>
              <w:b w:val="0"/>
            </w:rPr>
          </w:rPrChange>
        </w:rPr>
        <w:t xml:space="preserve"> je povinný </w:t>
      </w:r>
      <w:r w:rsidR="00BD7F80" w:rsidRPr="00050A54">
        <w:rPr>
          <w:sz w:val="22"/>
          <w:szCs w:val="22"/>
          <w:rPrChange w:id="242" w:author="Autor">
            <w:rPr>
              <w:b w:val="0"/>
            </w:rPr>
          </w:rPrChange>
        </w:rPr>
        <w:t>vrát</w:t>
      </w:r>
      <w:r w:rsidR="00323639" w:rsidRPr="00050A54">
        <w:rPr>
          <w:sz w:val="22"/>
          <w:szCs w:val="22"/>
          <w:rPrChange w:id="243" w:author="Autor">
            <w:rPr>
              <w:b w:val="0"/>
            </w:rPr>
          </w:rPrChange>
        </w:rPr>
        <w:t>iť</w:t>
      </w:r>
      <w:r w:rsidR="00BD7F80" w:rsidRPr="00050A54">
        <w:rPr>
          <w:sz w:val="22"/>
          <w:szCs w:val="22"/>
          <w:rPrChange w:id="244" w:author="Autor">
            <w:rPr>
              <w:b w:val="0"/>
            </w:rPr>
          </w:rPrChange>
        </w:rPr>
        <w:t xml:space="preserve"> NFP </w:t>
      </w:r>
      <w:r w:rsidR="00CE6F8D" w:rsidRPr="00050A54">
        <w:rPr>
          <w:sz w:val="22"/>
          <w:szCs w:val="22"/>
          <w:rPrChange w:id="245" w:author="Autor">
            <w:rPr>
              <w:b w:val="0"/>
            </w:rPr>
          </w:rPrChange>
        </w:rPr>
        <w:t>alebo jeho časť</w:t>
      </w:r>
      <w:r w:rsidR="00795642" w:rsidRPr="00050A54">
        <w:rPr>
          <w:sz w:val="22"/>
          <w:szCs w:val="22"/>
          <w:rPrChange w:id="246" w:author="Autor">
            <w:rPr>
              <w:b w:val="0"/>
            </w:rPr>
          </w:rPrChange>
        </w:rPr>
        <w:t xml:space="preserve"> v súlade s článkom 10 VZP</w:t>
      </w:r>
      <w:r w:rsidR="00082DA0" w:rsidRPr="00050A54">
        <w:rPr>
          <w:sz w:val="22"/>
          <w:szCs w:val="22"/>
          <w:rPrChange w:id="247" w:author="Autor">
            <w:rPr>
              <w:b w:val="0"/>
            </w:rPr>
          </w:rPrChange>
        </w:rPr>
        <w:t>, ak z Právnych dokumentov vydaných Poskytovateľom nevyplýva vo vzťahu k jednotlivým podmienkam poskytnutia príspevku iný postup</w:t>
      </w:r>
      <w:r w:rsidR="00CE6F8D" w:rsidRPr="00050A54">
        <w:rPr>
          <w:sz w:val="22"/>
          <w:szCs w:val="22"/>
          <w:rPrChange w:id="248" w:author="Autor">
            <w:rPr>
              <w:b w:val="0"/>
            </w:rPr>
          </w:rPrChange>
        </w:rPr>
        <w:t xml:space="preserve">. </w:t>
      </w:r>
    </w:p>
    <w:p w14:paraId="676777B3" w14:textId="38952A77" w:rsidR="00DA0071" w:rsidRPr="00583B52" w:rsidRDefault="00050A54">
      <w:pPr>
        <w:tabs>
          <w:tab w:val="left" w:pos="426"/>
        </w:tabs>
        <w:spacing w:before="240" w:line="264" w:lineRule="auto"/>
        <w:ind w:left="425" w:hanging="425"/>
        <w:jc w:val="both"/>
        <w:rPr>
          <w:b/>
          <w:rPrChange w:id="249" w:author="Autor">
            <w:rPr>
              <w:b w:val="0"/>
            </w:rPr>
          </w:rPrChange>
        </w:rPr>
        <w:pPrChange w:id="250" w:author="Autor">
          <w:pPr>
            <w:pStyle w:val="AOHead2"/>
            <w:tabs>
              <w:tab w:val="clear" w:pos="720"/>
              <w:tab w:val="num" w:pos="567"/>
            </w:tabs>
            <w:spacing w:line="264" w:lineRule="auto"/>
            <w:ind w:left="567"/>
          </w:pPr>
        </w:pPrChange>
      </w:pPr>
      <w:ins w:id="251" w:author="Autor">
        <w:r>
          <w:rPr>
            <w:sz w:val="22"/>
            <w:szCs w:val="22"/>
          </w:rPr>
          <w:t>2.6</w:t>
        </w:r>
        <w:r>
          <w:rPr>
            <w:sz w:val="22"/>
            <w:szCs w:val="22"/>
          </w:rPr>
          <w:tab/>
        </w:r>
      </w:ins>
      <w:r w:rsidR="00696212" w:rsidRPr="00050A54">
        <w:rPr>
          <w:sz w:val="22"/>
          <w:szCs w:val="22"/>
          <w:rPrChange w:id="252" w:author="Autor">
            <w:rPr>
              <w:b w:val="0"/>
            </w:rPr>
          </w:rPrChange>
        </w:rPr>
        <w:t xml:space="preserve">NFP poskytnutý v zmysle Zmluvy </w:t>
      </w:r>
      <w:r w:rsidR="00A362E1" w:rsidRPr="00050A54">
        <w:rPr>
          <w:sz w:val="22"/>
          <w:szCs w:val="22"/>
          <w:rPrChange w:id="253" w:author="Autor">
            <w:rPr>
              <w:b w:val="0"/>
            </w:rPr>
          </w:rPrChange>
        </w:rPr>
        <w:t xml:space="preserve">o poskytnutí NFP </w:t>
      </w:r>
      <w:r w:rsidR="00696212" w:rsidRPr="00050A54">
        <w:rPr>
          <w:sz w:val="22"/>
          <w:szCs w:val="22"/>
          <w:rPrChange w:id="254" w:author="Autor">
            <w:rPr>
              <w:b w:val="0"/>
            </w:rPr>
          </w:rPrChange>
        </w:rPr>
        <w:t xml:space="preserve">je tvorený prostriedkami </w:t>
      </w:r>
      <w:r w:rsidR="00050AB6" w:rsidRPr="00050A54">
        <w:rPr>
          <w:sz w:val="22"/>
          <w:szCs w:val="22"/>
          <w:rPrChange w:id="255" w:author="Autor">
            <w:rPr>
              <w:b w:val="0"/>
            </w:rPr>
          </w:rPrChange>
        </w:rPr>
        <w:t xml:space="preserve">EÚ </w:t>
      </w:r>
      <w:r w:rsidR="00696212" w:rsidRPr="00050A54">
        <w:rPr>
          <w:sz w:val="22"/>
          <w:szCs w:val="22"/>
          <w:rPrChange w:id="256" w:author="Autor">
            <w:rPr>
              <w:b w:val="0"/>
            </w:rPr>
          </w:rPrChange>
        </w:rPr>
        <w:t>a štátneho rozpočtu SR</w:t>
      </w:r>
      <w:r w:rsidR="003402D6" w:rsidRPr="00050A54">
        <w:rPr>
          <w:sz w:val="22"/>
          <w:szCs w:val="22"/>
          <w:rPrChange w:id="257" w:author="Autor">
            <w:rPr>
              <w:b w:val="0"/>
            </w:rPr>
          </w:rPrChange>
        </w:rPr>
        <w:t>,</w:t>
      </w:r>
      <w:r w:rsidR="00AB344D" w:rsidRPr="00050A54">
        <w:rPr>
          <w:sz w:val="22"/>
          <w:szCs w:val="22"/>
          <w:rPrChange w:id="258" w:author="Autor">
            <w:rPr>
              <w:b w:val="0"/>
            </w:rPr>
          </w:rPrChange>
        </w:rPr>
        <w:t xml:space="preserve"> v dôsledku čoho musia byť finančné prostriedky tvoriace NFP vynaložené </w:t>
      </w:r>
      <w:r w:rsidR="00DA0071" w:rsidRPr="00050A54">
        <w:rPr>
          <w:sz w:val="22"/>
          <w:szCs w:val="22"/>
          <w:rPrChange w:id="259" w:author="Autor">
            <w:rPr>
              <w:b w:val="0"/>
            </w:rPr>
          </w:rPrChange>
        </w:rPr>
        <w:t xml:space="preserve">: </w:t>
      </w:r>
    </w:p>
    <w:p w14:paraId="0767F415" w14:textId="3AF96C85" w:rsidR="00DA0071" w:rsidRPr="00A14E80" w:rsidRDefault="00DC2E7B">
      <w:pPr>
        <w:pStyle w:val="Odsekzoznamu"/>
        <w:numPr>
          <w:ilvl w:val="0"/>
          <w:numId w:val="69"/>
        </w:numPr>
        <w:spacing w:line="264" w:lineRule="auto"/>
        <w:ind w:left="851" w:hanging="357"/>
        <w:pPrChange w:id="260" w:author="Autor">
          <w:pPr>
            <w:pStyle w:val="AOHead2"/>
            <w:keepNext w:val="0"/>
            <w:numPr>
              <w:numId w:val="53"/>
            </w:numPr>
            <w:tabs>
              <w:tab w:val="clear" w:pos="720"/>
              <w:tab w:val="num" w:pos="851"/>
              <w:tab w:val="num" w:pos="1440"/>
            </w:tabs>
            <w:spacing w:before="0" w:line="264" w:lineRule="auto"/>
            <w:ind w:left="851" w:hanging="284"/>
          </w:pPr>
        </w:pPrChange>
      </w:pPr>
      <w:r w:rsidRPr="009669AC">
        <w:rPr>
          <w:sz w:val="22"/>
          <w:szCs w:val="22"/>
          <w:rPrChange w:id="261" w:author="Autor">
            <w:rPr/>
          </w:rPrChange>
        </w:rPr>
        <w:t xml:space="preserve">v súlade </w:t>
      </w:r>
      <w:r w:rsidR="00DA0071" w:rsidRPr="009669AC">
        <w:rPr>
          <w:sz w:val="22"/>
          <w:szCs w:val="22"/>
          <w:rPrChange w:id="262" w:author="Autor">
            <w:rPr/>
          </w:rPrChange>
        </w:rPr>
        <w:t xml:space="preserve">so </w:t>
      </w:r>
      <w:r w:rsidR="00AB344D" w:rsidRPr="009669AC">
        <w:rPr>
          <w:sz w:val="22"/>
          <w:szCs w:val="22"/>
          <w:rPrChange w:id="263" w:author="Autor">
            <w:rPr/>
          </w:rPrChange>
        </w:rPr>
        <w:t>zásadou riadneho finančného hospodárenia v zmysle čl</w:t>
      </w:r>
      <w:r w:rsidR="004B000B" w:rsidRPr="009669AC">
        <w:rPr>
          <w:sz w:val="22"/>
          <w:szCs w:val="22"/>
          <w:rPrChange w:id="264" w:author="Autor">
            <w:rPr/>
          </w:rPrChange>
        </w:rPr>
        <w:t>ánku</w:t>
      </w:r>
      <w:r w:rsidR="00AB344D" w:rsidRPr="009669AC">
        <w:rPr>
          <w:sz w:val="22"/>
          <w:szCs w:val="22"/>
          <w:rPrChange w:id="265" w:author="Autor">
            <w:rPr/>
          </w:rPrChange>
        </w:rPr>
        <w:t xml:space="preserve"> </w:t>
      </w:r>
      <w:r w:rsidR="00ED649E" w:rsidRPr="009669AC">
        <w:rPr>
          <w:sz w:val="22"/>
          <w:szCs w:val="22"/>
          <w:rPrChange w:id="266" w:author="Autor">
            <w:rPr/>
          </w:rPrChange>
        </w:rPr>
        <w:t xml:space="preserve">33 </w:t>
      </w:r>
      <w:r w:rsidR="00AB344D" w:rsidRPr="009669AC">
        <w:rPr>
          <w:sz w:val="22"/>
          <w:szCs w:val="22"/>
          <w:rPrChange w:id="267" w:author="Autor">
            <w:rPr/>
          </w:rPrChange>
        </w:rPr>
        <w:t xml:space="preserve">Nariadenia </w:t>
      </w:r>
      <w:r w:rsidR="00ED649E" w:rsidRPr="009669AC">
        <w:rPr>
          <w:sz w:val="22"/>
          <w:szCs w:val="22"/>
          <w:rPrChange w:id="268" w:author="Autor">
            <w:rPr/>
          </w:rPrChange>
        </w:rPr>
        <w:t>2018/1046</w:t>
      </w:r>
      <w:r w:rsidR="00DA0071" w:rsidRPr="009669AC">
        <w:rPr>
          <w:sz w:val="22"/>
          <w:szCs w:val="22"/>
          <w:rPrChange w:id="269" w:author="Autor">
            <w:rPr/>
          </w:rPrChange>
        </w:rPr>
        <w:t xml:space="preserve">, </w:t>
      </w:r>
    </w:p>
    <w:p w14:paraId="3A0B8C3E" w14:textId="77777777" w:rsidR="00DA0071" w:rsidRPr="00A14E80" w:rsidRDefault="00DA0071">
      <w:pPr>
        <w:pStyle w:val="Odsekzoznamu"/>
        <w:numPr>
          <w:ilvl w:val="0"/>
          <w:numId w:val="69"/>
        </w:numPr>
        <w:spacing w:line="264" w:lineRule="auto"/>
        <w:ind w:left="851" w:hanging="357"/>
        <w:pPrChange w:id="270" w:author="Autor">
          <w:pPr>
            <w:pStyle w:val="AOHead2"/>
            <w:keepNext w:val="0"/>
            <w:numPr>
              <w:numId w:val="53"/>
            </w:numPr>
            <w:tabs>
              <w:tab w:val="clear" w:pos="720"/>
              <w:tab w:val="num" w:pos="851"/>
              <w:tab w:val="num" w:pos="1440"/>
            </w:tabs>
            <w:spacing w:before="0" w:line="264" w:lineRule="auto"/>
            <w:ind w:left="851" w:hanging="284"/>
          </w:pPr>
        </w:pPrChange>
      </w:pPr>
      <w:r w:rsidRPr="009669AC">
        <w:rPr>
          <w:sz w:val="22"/>
          <w:szCs w:val="22"/>
          <w:rPrChange w:id="271" w:author="Autor">
            <w:rPr/>
          </w:rPrChange>
        </w:rPr>
        <w:t>hospodárn</w:t>
      </w:r>
      <w:r w:rsidR="00DC2E7B" w:rsidRPr="009669AC">
        <w:rPr>
          <w:sz w:val="22"/>
          <w:szCs w:val="22"/>
          <w:rPrChange w:id="272" w:author="Autor">
            <w:rPr/>
          </w:rPrChange>
        </w:rPr>
        <w:t>e</w:t>
      </w:r>
      <w:r w:rsidRPr="009669AC">
        <w:rPr>
          <w:sz w:val="22"/>
          <w:szCs w:val="22"/>
          <w:rPrChange w:id="273" w:author="Autor">
            <w:rPr/>
          </w:rPrChange>
        </w:rPr>
        <w:t xml:space="preserve">, </w:t>
      </w:r>
      <w:r w:rsidR="00DC2E7B" w:rsidRPr="009669AC">
        <w:rPr>
          <w:sz w:val="22"/>
          <w:szCs w:val="22"/>
          <w:rPrChange w:id="274" w:author="Autor">
            <w:rPr/>
          </w:rPrChange>
        </w:rPr>
        <w:t>efektívne</w:t>
      </w:r>
      <w:r w:rsidRPr="009669AC">
        <w:rPr>
          <w:sz w:val="22"/>
          <w:szCs w:val="22"/>
          <w:rPrChange w:id="275" w:author="Autor">
            <w:rPr/>
          </w:rPrChange>
        </w:rPr>
        <w:t xml:space="preserve">, </w:t>
      </w:r>
      <w:r w:rsidR="00DC2E7B" w:rsidRPr="009669AC">
        <w:rPr>
          <w:sz w:val="22"/>
          <w:szCs w:val="22"/>
          <w:rPrChange w:id="276" w:author="Autor">
            <w:rPr/>
          </w:rPrChange>
        </w:rPr>
        <w:t xml:space="preserve">účinne </w:t>
      </w:r>
      <w:r w:rsidRPr="009669AC">
        <w:rPr>
          <w:sz w:val="22"/>
          <w:szCs w:val="22"/>
          <w:rPrChange w:id="277" w:author="Autor">
            <w:rPr/>
          </w:rPrChange>
        </w:rPr>
        <w:t>a </w:t>
      </w:r>
      <w:r w:rsidR="00DC2E7B" w:rsidRPr="009669AC">
        <w:rPr>
          <w:sz w:val="22"/>
          <w:szCs w:val="22"/>
          <w:rPrChange w:id="278" w:author="Autor">
            <w:rPr/>
          </w:rPrChange>
        </w:rPr>
        <w:t>účelne</w:t>
      </w:r>
      <w:r w:rsidRPr="009669AC">
        <w:rPr>
          <w:sz w:val="22"/>
          <w:szCs w:val="22"/>
          <w:rPrChange w:id="279" w:author="Autor">
            <w:rPr/>
          </w:rPrChange>
        </w:rPr>
        <w:t xml:space="preserve">, </w:t>
      </w:r>
    </w:p>
    <w:p w14:paraId="680FEC5B" w14:textId="577FE3C2" w:rsidR="00DA0071" w:rsidRPr="00A14E80" w:rsidRDefault="00BC1AFE">
      <w:pPr>
        <w:pStyle w:val="Odsekzoznamu"/>
        <w:numPr>
          <w:ilvl w:val="0"/>
          <w:numId w:val="69"/>
        </w:numPr>
        <w:spacing w:line="264" w:lineRule="auto"/>
        <w:ind w:left="851" w:hanging="357"/>
        <w:pPrChange w:id="280" w:author="Autor">
          <w:pPr>
            <w:pStyle w:val="AOHead2"/>
            <w:keepNext w:val="0"/>
            <w:numPr>
              <w:numId w:val="53"/>
            </w:numPr>
            <w:tabs>
              <w:tab w:val="clear" w:pos="720"/>
              <w:tab w:val="num" w:pos="851"/>
              <w:tab w:val="num" w:pos="1440"/>
            </w:tabs>
            <w:spacing w:before="0" w:line="264" w:lineRule="auto"/>
            <w:ind w:left="851" w:hanging="284"/>
          </w:pPr>
        </w:pPrChange>
      </w:pPr>
      <w:r w:rsidRPr="009669AC">
        <w:rPr>
          <w:sz w:val="22"/>
          <w:szCs w:val="22"/>
          <w:rPrChange w:id="281" w:author="Autor">
            <w:rPr/>
          </w:rPrChange>
        </w:rPr>
        <w:t xml:space="preserve">v súlade </w:t>
      </w:r>
      <w:r w:rsidR="00DA0071" w:rsidRPr="009669AC">
        <w:rPr>
          <w:sz w:val="22"/>
          <w:szCs w:val="22"/>
          <w:rPrChange w:id="282" w:author="Autor">
            <w:rPr/>
          </w:rPrChange>
        </w:rPr>
        <w:t xml:space="preserve">s ostatnými </w:t>
      </w:r>
      <w:r w:rsidR="00AB344D" w:rsidRPr="009669AC">
        <w:rPr>
          <w:sz w:val="22"/>
          <w:szCs w:val="22"/>
          <w:rPrChange w:id="283" w:author="Autor">
            <w:rPr/>
          </w:rPrChange>
        </w:rPr>
        <w:t>pravidlami rozpočtového hospodárenia s verejnými pros</w:t>
      </w:r>
      <w:r w:rsidR="002651F5" w:rsidRPr="009669AC">
        <w:rPr>
          <w:sz w:val="22"/>
          <w:szCs w:val="22"/>
          <w:rPrChange w:id="284" w:author="Autor">
            <w:rPr/>
          </w:rPrChange>
        </w:rPr>
        <w:t>triedkami vyplývajúcimi z § 19 z</w:t>
      </w:r>
      <w:r w:rsidR="00AB344D" w:rsidRPr="009669AC">
        <w:rPr>
          <w:sz w:val="22"/>
          <w:szCs w:val="22"/>
          <w:rPrChange w:id="285" w:author="Autor">
            <w:rPr/>
          </w:rPrChange>
        </w:rPr>
        <w:t>ákona o rozpočtových pravidlách</w:t>
      </w:r>
      <w:r w:rsidR="00DA0071" w:rsidRPr="009669AC">
        <w:rPr>
          <w:sz w:val="22"/>
          <w:szCs w:val="22"/>
          <w:rPrChange w:id="286" w:author="Autor">
            <w:rPr/>
          </w:rPrChange>
        </w:rPr>
        <w:t xml:space="preserve">.  </w:t>
      </w:r>
    </w:p>
    <w:p w14:paraId="45EB43FD" w14:textId="0F0E3A4E" w:rsidR="00696212" w:rsidRPr="00B31021" w:rsidRDefault="003402D6">
      <w:pPr>
        <w:tabs>
          <w:tab w:val="left" w:pos="426"/>
        </w:tabs>
        <w:spacing w:before="240" w:line="264" w:lineRule="auto"/>
        <w:ind w:left="425" w:firstLine="1"/>
        <w:jc w:val="both"/>
        <w:rPr>
          <w:b/>
          <w:rPrChange w:id="287" w:author="Autor">
            <w:rPr>
              <w:b w:val="0"/>
            </w:rPr>
          </w:rPrChange>
        </w:rPr>
        <w:pPrChange w:id="288" w:author="Autor">
          <w:pPr>
            <w:pStyle w:val="AOHead2"/>
            <w:keepNext w:val="0"/>
            <w:numPr>
              <w:ilvl w:val="0"/>
              <w:numId w:val="0"/>
            </w:numPr>
            <w:tabs>
              <w:tab w:val="clear" w:pos="720"/>
            </w:tabs>
            <w:spacing w:before="0" w:line="264" w:lineRule="auto"/>
            <w:ind w:left="540" w:firstLine="0"/>
          </w:pPr>
        </w:pPrChange>
      </w:pPr>
      <w:r w:rsidRPr="00B31021">
        <w:rPr>
          <w:sz w:val="22"/>
          <w:szCs w:val="22"/>
          <w:rPrChange w:id="289" w:author="Autor">
            <w:rPr/>
          </w:rPrChange>
        </w:rPr>
        <w:t xml:space="preserve">Poskytovateľ je oprávnený prijať osobitné </w:t>
      </w:r>
      <w:r w:rsidR="001D6A6D" w:rsidRPr="00B31021">
        <w:rPr>
          <w:sz w:val="22"/>
          <w:szCs w:val="22"/>
          <w:rPrChange w:id="290" w:author="Autor">
            <w:rPr/>
          </w:rPrChange>
        </w:rPr>
        <w:t xml:space="preserve">pravidlá </w:t>
      </w:r>
      <w:r w:rsidRPr="00B31021">
        <w:rPr>
          <w:sz w:val="22"/>
          <w:szCs w:val="22"/>
          <w:rPrChange w:id="291" w:author="Autor">
            <w:rPr/>
          </w:rPrChange>
        </w:rPr>
        <w:t xml:space="preserve">a postupy na preverovanie </w:t>
      </w:r>
      <w:r w:rsidR="00DA0071" w:rsidRPr="00B31021">
        <w:rPr>
          <w:sz w:val="22"/>
          <w:szCs w:val="22"/>
          <w:rPrChange w:id="292" w:author="Autor">
            <w:rPr/>
          </w:rPrChange>
        </w:rPr>
        <w:t>splnenia podmienok podľa písm</w:t>
      </w:r>
      <w:r w:rsidR="00AC10F0" w:rsidRPr="00B31021">
        <w:rPr>
          <w:sz w:val="22"/>
          <w:szCs w:val="22"/>
          <w:rPrChange w:id="293" w:author="Autor">
            <w:rPr/>
          </w:rPrChange>
        </w:rPr>
        <w:t>en</w:t>
      </w:r>
      <w:r w:rsidR="00DA0071" w:rsidRPr="00B31021">
        <w:rPr>
          <w:sz w:val="22"/>
          <w:szCs w:val="22"/>
          <w:rPrChange w:id="294" w:author="Autor">
            <w:rPr/>
          </w:rPrChange>
        </w:rPr>
        <w:t xml:space="preserve"> a) až c) tohto odseku vo vzťahu k </w:t>
      </w:r>
      <w:r w:rsidRPr="00B31021">
        <w:rPr>
          <w:sz w:val="22"/>
          <w:szCs w:val="22"/>
          <w:rPrChange w:id="295" w:author="Autor">
            <w:rPr/>
          </w:rPrChange>
        </w:rPr>
        <w:t>výdavko</w:t>
      </w:r>
      <w:r w:rsidR="00DA0071" w:rsidRPr="00B31021">
        <w:rPr>
          <w:sz w:val="22"/>
          <w:szCs w:val="22"/>
          <w:rPrChange w:id="296" w:author="Autor">
            <w:rPr/>
          </w:rPrChange>
        </w:rPr>
        <w:t>m</w:t>
      </w:r>
      <w:r w:rsidRPr="00B31021">
        <w:rPr>
          <w:sz w:val="22"/>
          <w:szCs w:val="22"/>
          <w:rPrChange w:id="297" w:author="Autor">
            <w:rPr/>
          </w:rPrChange>
        </w:rPr>
        <w:t xml:space="preserve"> v rámci Projektu a včleniť ich do jednotlivých úkonov, ktoré Poskytovateľ vykonáva </w:t>
      </w:r>
      <w:r w:rsidR="00484721" w:rsidRPr="00B31021">
        <w:rPr>
          <w:sz w:val="22"/>
          <w:szCs w:val="22"/>
          <w:rPrChange w:id="298" w:author="Autor">
            <w:rPr/>
          </w:rPrChange>
        </w:rPr>
        <w:t xml:space="preserve">v súvislosti s Projektom </w:t>
      </w:r>
      <w:r w:rsidR="009C2E7D" w:rsidRPr="00B31021">
        <w:rPr>
          <w:sz w:val="22"/>
          <w:szCs w:val="22"/>
          <w:rPrChange w:id="299" w:author="Autor">
            <w:rPr/>
          </w:rPrChange>
        </w:rPr>
        <w:t>počas</w:t>
      </w:r>
      <w:r w:rsidR="00484721" w:rsidRPr="00B31021">
        <w:rPr>
          <w:sz w:val="22"/>
          <w:szCs w:val="22"/>
          <w:rPrChange w:id="300" w:author="Autor">
            <w:rPr/>
          </w:rPrChange>
        </w:rPr>
        <w:t xml:space="preserve"> účinnosti Zmluvy o poskytnutí NFP </w:t>
      </w:r>
      <w:r w:rsidRPr="00B31021">
        <w:rPr>
          <w:sz w:val="22"/>
          <w:szCs w:val="22"/>
          <w:rPrChange w:id="301" w:author="Autor">
            <w:rPr/>
          </w:rPrChange>
        </w:rPr>
        <w:t>(napríklad v súvislosti s kontrolou</w:t>
      </w:r>
      <w:r w:rsidR="00277E78" w:rsidRPr="00B31021">
        <w:rPr>
          <w:sz w:val="22"/>
          <w:szCs w:val="22"/>
          <w:rPrChange w:id="302" w:author="Autor">
            <w:rPr/>
          </w:rPrChange>
        </w:rPr>
        <w:t xml:space="preserve"> </w:t>
      </w:r>
      <w:ins w:id="303" w:author="Autor">
        <w:r w:rsidR="00B9698D" w:rsidRPr="00B31021">
          <w:rPr>
            <w:sz w:val="22"/>
            <w:szCs w:val="22"/>
            <w:rPrChange w:id="304" w:author="Autor">
              <w:rPr/>
            </w:rPrChange>
          </w:rPr>
          <w:t>verejného obstarávania (ďalej aj „</w:t>
        </w:r>
      </w:ins>
      <w:r w:rsidR="00277E78" w:rsidRPr="00B31021">
        <w:rPr>
          <w:sz w:val="22"/>
          <w:szCs w:val="22"/>
          <w:rPrChange w:id="305" w:author="Autor">
            <w:rPr/>
          </w:rPrChange>
        </w:rPr>
        <w:t>VO</w:t>
      </w:r>
      <w:ins w:id="306" w:author="Autor">
        <w:r w:rsidR="00B9698D" w:rsidRPr="00B31021">
          <w:rPr>
            <w:sz w:val="22"/>
            <w:szCs w:val="22"/>
            <w:rPrChange w:id="307" w:author="Autor">
              <w:rPr/>
            </w:rPrChange>
          </w:rPr>
          <w:t>“)</w:t>
        </w:r>
      </w:ins>
      <w:r w:rsidR="00484721" w:rsidRPr="00B31021">
        <w:rPr>
          <w:sz w:val="22"/>
          <w:szCs w:val="22"/>
          <w:rPrChange w:id="308" w:author="Autor">
            <w:rPr/>
          </w:rPrChange>
        </w:rPr>
        <w:t xml:space="preserve">, </w:t>
      </w:r>
      <w:r w:rsidRPr="00B31021">
        <w:rPr>
          <w:sz w:val="22"/>
          <w:szCs w:val="22"/>
          <w:rPrChange w:id="309" w:author="Autor">
            <w:rPr/>
          </w:rPrChange>
        </w:rPr>
        <w:t>s </w:t>
      </w:r>
      <w:r w:rsidR="00D834BA" w:rsidRPr="00B31021">
        <w:rPr>
          <w:sz w:val="22"/>
          <w:szCs w:val="22"/>
          <w:rPrChange w:id="310" w:author="Autor">
            <w:rPr/>
          </w:rPrChange>
        </w:rPr>
        <w:t xml:space="preserve">kontrolou Žiadosti o platbu vykonávanou formou </w:t>
      </w:r>
      <w:r w:rsidR="00AD642D" w:rsidRPr="00B31021">
        <w:rPr>
          <w:sz w:val="22"/>
          <w:szCs w:val="22"/>
          <w:rPrChange w:id="311" w:author="Autor">
            <w:rPr/>
          </w:rPrChange>
        </w:rPr>
        <w:t xml:space="preserve">finančnej </w:t>
      </w:r>
      <w:r w:rsidR="00D834BA" w:rsidRPr="00B31021">
        <w:rPr>
          <w:sz w:val="22"/>
          <w:szCs w:val="22"/>
          <w:rPrChange w:id="312" w:author="Autor">
            <w:rPr/>
          </w:rPrChange>
        </w:rPr>
        <w:t>kontroly</w:t>
      </w:r>
      <w:r w:rsidRPr="00B31021">
        <w:rPr>
          <w:sz w:val="22"/>
          <w:szCs w:val="22"/>
          <w:rPrChange w:id="313" w:author="Autor">
            <w:rPr/>
          </w:rPrChange>
        </w:rPr>
        <w:t xml:space="preserve"> ako aj v rámci výkonu</w:t>
      </w:r>
      <w:r w:rsidR="00D834BA" w:rsidRPr="00B31021">
        <w:rPr>
          <w:sz w:val="22"/>
          <w:szCs w:val="22"/>
          <w:rPrChange w:id="314" w:author="Autor">
            <w:rPr/>
          </w:rPrChange>
        </w:rPr>
        <w:t xml:space="preserve"> inej</w:t>
      </w:r>
      <w:r w:rsidRPr="00B31021">
        <w:rPr>
          <w:sz w:val="22"/>
          <w:szCs w:val="22"/>
          <w:rPrChange w:id="315" w:author="Autor">
            <w:rPr/>
          </w:rPrChange>
        </w:rPr>
        <w:t xml:space="preserve"> kontroly</w:t>
      </w:r>
      <w:r w:rsidR="00BC3999" w:rsidRPr="00B31021">
        <w:rPr>
          <w:sz w:val="22"/>
          <w:szCs w:val="22"/>
          <w:rPrChange w:id="316" w:author="Autor">
            <w:rPr/>
          </w:rPrChange>
        </w:rPr>
        <w:t>)</w:t>
      </w:r>
      <w:r w:rsidR="00DA0071" w:rsidRPr="00B31021">
        <w:rPr>
          <w:sz w:val="22"/>
          <w:szCs w:val="22"/>
          <w:rPrChange w:id="317" w:author="Autor">
            <w:rPr/>
          </w:rPrChange>
        </w:rPr>
        <w:t>,</w:t>
      </w:r>
      <w:r w:rsidR="00BC3999" w:rsidRPr="00B31021">
        <w:rPr>
          <w:sz w:val="22"/>
          <w:szCs w:val="22"/>
          <w:rPrChange w:id="318" w:author="Autor">
            <w:rPr/>
          </w:rPrChange>
        </w:rPr>
        <w:t xml:space="preserve"> teda</w:t>
      </w:r>
      <w:r w:rsidRPr="00B31021">
        <w:rPr>
          <w:sz w:val="22"/>
          <w:szCs w:val="22"/>
          <w:rPrChange w:id="319" w:author="Autor">
            <w:rPr/>
          </w:rPrChange>
        </w:rPr>
        <w:t xml:space="preserve"> až do skončenia Udržateľnosti Projektu.</w:t>
      </w:r>
      <w:r w:rsidR="001D6A6D" w:rsidRPr="00B31021">
        <w:rPr>
          <w:sz w:val="22"/>
          <w:szCs w:val="22"/>
          <w:rPrChange w:id="320" w:author="Autor">
            <w:rPr/>
          </w:rPrChange>
        </w:rPr>
        <w:t xml:space="preserve"> Ak Prijímateľ poruší zásadu alebo pravidlá podľa</w:t>
      </w:r>
      <w:r w:rsidR="00DA0071" w:rsidRPr="00B31021">
        <w:rPr>
          <w:sz w:val="22"/>
          <w:szCs w:val="22"/>
          <w:rPrChange w:id="321" w:author="Autor">
            <w:rPr/>
          </w:rPrChange>
        </w:rPr>
        <w:t xml:space="preserve"> písm</w:t>
      </w:r>
      <w:r w:rsidR="00AC10F0" w:rsidRPr="00B31021">
        <w:rPr>
          <w:sz w:val="22"/>
          <w:szCs w:val="22"/>
          <w:rPrChange w:id="322" w:author="Autor">
            <w:rPr/>
          </w:rPrChange>
        </w:rPr>
        <w:t>en</w:t>
      </w:r>
      <w:r w:rsidR="00DA0071" w:rsidRPr="00B31021">
        <w:rPr>
          <w:sz w:val="22"/>
          <w:szCs w:val="22"/>
          <w:rPrChange w:id="323" w:author="Autor">
            <w:rPr/>
          </w:rPrChange>
        </w:rPr>
        <w:t xml:space="preserve"> a) až c) </w:t>
      </w:r>
      <w:r w:rsidR="001D6A6D" w:rsidRPr="00B31021">
        <w:rPr>
          <w:sz w:val="22"/>
          <w:szCs w:val="22"/>
          <w:rPrChange w:id="324" w:author="Autor">
            <w:rPr/>
          </w:rPrChange>
        </w:rPr>
        <w:t>tohto odseku, je povinný vrátiť NFP alebo jeho časť v súlade s čl</w:t>
      </w:r>
      <w:r w:rsidR="009C2E7D" w:rsidRPr="00B31021">
        <w:rPr>
          <w:sz w:val="22"/>
          <w:szCs w:val="22"/>
          <w:rPrChange w:id="325" w:author="Autor">
            <w:rPr/>
          </w:rPrChange>
        </w:rPr>
        <w:t>ánkom</w:t>
      </w:r>
      <w:r w:rsidR="001D6A6D" w:rsidRPr="00B31021">
        <w:rPr>
          <w:sz w:val="22"/>
          <w:szCs w:val="22"/>
          <w:rPrChange w:id="326" w:author="Autor">
            <w:rPr/>
          </w:rPrChange>
        </w:rPr>
        <w:t xml:space="preserve"> 10 VZP.</w:t>
      </w:r>
    </w:p>
    <w:p w14:paraId="6D9C0E15" w14:textId="15DB2603" w:rsidR="00C17248" w:rsidRPr="00F95697" w:rsidRDefault="00F95697">
      <w:pPr>
        <w:tabs>
          <w:tab w:val="left" w:pos="426"/>
        </w:tabs>
        <w:spacing w:before="240" w:line="264" w:lineRule="auto"/>
        <w:ind w:left="425" w:hanging="425"/>
        <w:jc w:val="both"/>
        <w:rPr>
          <w:b/>
          <w:rPrChange w:id="327" w:author="Autor">
            <w:rPr>
              <w:b w:val="0"/>
            </w:rPr>
          </w:rPrChange>
        </w:rPr>
        <w:pPrChange w:id="328" w:author="Autor">
          <w:pPr>
            <w:pStyle w:val="AOHead2"/>
            <w:tabs>
              <w:tab w:val="clear" w:pos="720"/>
              <w:tab w:val="num" w:pos="540"/>
            </w:tabs>
            <w:spacing w:line="264" w:lineRule="auto"/>
            <w:ind w:left="540"/>
          </w:pPr>
        </w:pPrChange>
      </w:pPr>
      <w:ins w:id="329" w:author="Autor">
        <w:r>
          <w:rPr>
            <w:sz w:val="22"/>
            <w:szCs w:val="22"/>
          </w:rPr>
          <w:t xml:space="preserve">2.7 </w:t>
        </w:r>
        <w:r>
          <w:rPr>
            <w:sz w:val="22"/>
            <w:szCs w:val="22"/>
          </w:rPr>
          <w:tab/>
        </w:r>
      </w:ins>
      <w:r w:rsidR="00C17248" w:rsidRPr="00F95697">
        <w:rPr>
          <w:sz w:val="22"/>
          <w:szCs w:val="22"/>
          <w:rPrChange w:id="330" w:author="Autor">
            <w:rPr>
              <w:b w:val="0"/>
            </w:rPr>
          </w:rPrChange>
        </w:rPr>
        <w:t xml:space="preserve">Prijímateľ je povinný zdržať sa vykonania akéhokoľvek úkonu, vrátane vstupu do záväzkovo-právneho vzťahu s treťou osobou, ktorým by došlo </w:t>
      </w:r>
      <w:commentRangeStart w:id="331"/>
      <w:r w:rsidR="00C17248" w:rsidRPr="00F95697">
        <w:rPr>
          <w:sz w:val="22"/>
          <w:szCs w:val="22"/>
          <w:rPrChange w:id="332" w:author="Autor">
            <w:rPr>
              <w:b w:val="0"/>
            </w:rPr>
          </w:rPrChange>
        </w:rPr>
        <w:t>k porušeniu článku 107 Zmluvy o fungovaní EÚ</w:t>
      </w:r>
      <w:commentRangeEnd w:id="331"/>
      <w:r w:rsidR="00192ACF" w:rsidRPr="00F95697">
        <w:rPr>
          <w:szCs w:val="22"/>
          <w:rPrChange w:id="333" w:author="Autor">
            <w:rPr>
              <w:rStyle w:val="Odkaznakomentr"/>
              <w:b w:val="0"/>
              <w:sz w:val="22"/>
            </w:rPr>
          </w:rPrChange>
        </w:rPr>
        <w:commentReference w:id="331"/>
      </w:r>
      <w:r w:rsidR="00C17248" w:rsidRPr="00F95697">
        <w:rPr>
          <w:sz w:val="22"/>
          <w:szCs w:val="22"/>
          <w:rPrChange w:id="334" w:author="Autor">
            <w:rPr>
              <w:b w:val="0"/>
            </w:rPr>
          </w:rPrChange>
        </w:rPr>
        <w:t xml:space="preserve"> </w:t>
      </w:r>
      <w:r w:rsidR="00711DED" w:rsidRPr="00F95697">
        <w:rPr>
          <w:sz w:val="22"/>
          <w:szCs w:val="22"/>
          <w:rPrChange w:id="335" w:author="Autor">
            <w:rPr>
              <w:b w:val="0"/>
            </w:rPr>
          </w:rPrChange>
        </w:rPr>
        <w:t xml:space="preserve">v súvislosti s Projektom </w:t>
      </w:r>
      <w:r w:rsidR="00C17248" w:rsidRPr="00F95697">
        <w:rPr>
          <w:sz w:val="22"/>
          <w:szCs w:val="22"/>
          <w:rPrChange w:id="336" w:author="Autor">
            <w:rPr>
              <w:b w:val="0"/>
            </w:rPr>
          </w:rPrChange>
        </w:rPr>
        <w:t xml:space="preserve">s ohľadom na skutočnosť, že poskytnuté NFP je príspevkom z verejných zdrojov. </w:t>
      </w:r>
    </w:p>
    <w:p w14:paraId="16D53F48" w14:textId="67C3DC89" w:rsidR="00B641B3" w:rsidRPr="00583B52" w:rsidRDefault="00583B52">
      <w:pPr>
        <w:tabs>
          <w:tab w:val="left" w:pos="426"/>
        </w:tabs>
        <w:spacing w:before="240" w:line="264" w:lineRule="auto"/>
        <w:ind w:left="425" w:hanging="425"/>
        <w:jc w:val="both"/>
        <w:rPr>
          <w:b/>
          <w:rPrChange w:id="337" w:author="Autor">
            <w:rPr>
              <w:b w:val="0"/>
            </w:rPr>
          </w:rPrChange>
        </w:rPr>
        <w:pPrChange w:id="338" w:author="Autor">
          <w:pPr>
            <w:pStyle w:val="AOHead2"/>
            <w:tabs>
              <w:tab w:val="clear" w:pos="720"/>
              <w:tab w:val="num" w:pos="567"/>
            </w:tabs>
            <w:spacing w:line="264" w:lineRule="auto"/>
            <w:ind w:left="540" w:hanging="709"/>
          </w:pPr>
        </w:pPrChange>
      </w:pPr>
      <w:ins w:id="339" w:author="Autor">
        <w:r>
          <w:rPr>
            <w:sz w:val="22"/>
            <w:szCs w:val="22"/>
          </w:rPr>
          <w:t xml:space="preserve">2.8 </w:t>
        </w:r>
        <w:r>
          <w:rPr>
            <w:sz w:val="22"/>
            <w:szCs w:val="22"/>
          </w:rPr>
          <w:tab/>
        </w:r>
      </w:ins>
      <w:commentRangeStart w:id="340"/>
      <w:r w:rsidR="00181FAC" w:rsidRPr="00583B52">
        <w:rPr>
          <w:sz w:val="22"/>
          <w:szCs w:val="22"/>
          <w:rPrChange w:id="341" w:author="Autor">
            <w:rPr/>
          </w:rPrChange>
        </w:rPr>
        <w:t xml:space="preserve">Zmluvné strany sa dohodli, že v prípade, ak Prijímateľovi vyplývajú </w:t>
      </w:r>
      <w:r w:rsidR="00236442" w:rsidRPr="00583B52">
        <w:rPr>
          <w:sz w:val="22"/>
          <w:szCs w:val="22"/>
          <w:rPrChange w:id="342" w:author="Autor">
            <w:rPr/>
          </w:rPrChange>
        </w:rPr>
        <w:t>zo Zmluvy o poskytnutí NFP</w:t>
      </w:r>
      <w:r w:rsidR="00181FAC" w:rsidRPr="00583B52">
        <w:rPr>
          <w:sz w:val="22"/>
          <w:szCs w:val="22"/>
          <w:rPrChange w:id="343" w:author="Autor">
            <w:rPr/>
          </w:rPrChange>
        </w:rPr>
        <w:t xml:space="preserve"> akékoľvek povinnosti, ktoré je povinný plniť voči Poskytovateľovi, bude </w:t>
      </w:r>
      <w:r w:rsidR="00B5134F" w:rsidRPr="00583B52">
        <w:rPr>
          <w:sz w:val="22"/>
          <w:szCs w:val="22"/>
          <w:rPrChange w:id="344" w:author="Autor">
            <w:rPr/>
          </w:rPrChange>
        </w:rPr>
        <w:t xml:space="preserve">ich </w:t>
      </w:r>
      <w:r w:rsidR="00EC2731" w:rsidRPr="00583B52">
        <w:rPr>
          <w:sz w:val="22"/>
          <w:szCs w:val="22"/>
          <w:rPrChange w:id="345" w:author="Autor">
            <w:rPr/>
          </w:rPrChange>
        </w:rPr>
        <w:t xml:space="preserve">plnenie adresovať </w:t>
      </w:r>
      <w:r w:rsidR="00181FAC" w:rsidRPr="00583B52">
        <w:rPr>
          <w:sz w:val="22"/>
          <w:szCs w:val="22"/>
          <w:rPrChange w:id="346" w:author="Autor">
            <w:rPr/>
          </w:rPrChange>
        </w:rPr>
        <w:t xml:space="preserve">voči </w:t>
      </w:r>
      <w:r w:rsidR="00AF6817" w:rsidRPr="00583B52">
        <w:rPr>
          <w:sz w:val="22"/>
          <w:szCs w:val="22"/>
          <w:rPrChange w:id="347" w:author="Autor">
            <w:rPr/>
          </w:rPrChange>
        </w:rPr>
        <w:t>SO</w:t>
      </w:r>
      <w:r w:rsidR="00493C14" w:rsidRPr="00583B52">
        <w:rPr>
          <w:sz w:val="22"/>
          <w:szCs w:val="22"/>
          <w:rPrChange w:id="348" w:author="Autor">
            <w:rPr/>
          </w:rPrChange>
        </w:rPr>
        <w:t xml:space="preserve">, </w:t>
      </w:r>
      <w:r w:rsidR="00AF6817" w:rsidRPr="00583B52">
        <w:rPr>
          <w:sz w:val="22"/>
          <w:szCs w:val="22"/>
          <w:rPrChange w:id="349" w:author="Autor">
            <w:rPr/>
          </w:rPrChange>
        </w:rPr>
        <w:t>uvedené</w:t>
      </w:r>
      <w:r w:rsidR="002651F5" w:rsidRPr="00583B52">
        <w:rPr>
          <w:sz w:val="22"/>
          <w:szCs w:val="22"/>
          <w:rPrChange w:id="350" w:author="Autor">
            <w:rPr/>
          </w:rPrChange>
        </w:rPr>
        <w:t>mu</w:t>
      </w:r>
      <w:r w:rsidR="00181FAC" w:rsidRPr="00583B52">
        <w:rPr>
          <w:sz w:val="22"/>
          <w:szCs w:val="22"/>
          <w:rPrChange w:id="351" w:author="Autor">
            <w:rPr/>
          </w:rPrChange>
        </w:rPr>
        <w:t xml:space="preserve"> v</w:t>
      </w:r>
      <w:r w:rsidR="00520D24" w:rsidRPr="00583B52">
        <w:rPr>
          <w:sz w:val="22"/>
          <w:szCs w:val="22"/>
          <w:rPrChange w:id="352" w:author="Autor">
            <w:rPr/>
          </w:rPrChange>
        </w:rPr>
        <w:t xml:space="preserve"> záhlaví tejto zmluvy pri vymedzení </w:t>
      </w:r>
      <w:r w:rsidR="00236442" w:rsidRPr="00583B52">
        <w:rPr>
          <w:sz w:val="22"/>
          <w:szCs w:val="22"/>
          <w:rPrChange w:id="353" w:author="Autor">
            <w:rPr/>
          </w:rPrChange>
        </w:rPr>
        <w:t>Z</w:t>
      </w:r>
      <w:r w:rsidR="00520D24" w:rsidRPr="00583B52">
        <w:rPr>
          <w:sz w:val="22"/>
          <w:szCs w:val="22"/>
          <w:rPrChange w:id="354" w:author="Autor">
            <w:rPr/>
          </w:rPrChange>
        </w:rPr>
        <w:t>mluvných strán</w:t>
      </w:r>
      <w:r w:rsidR="00B5134F" w:rsidRPr="00583B52">
        <w:rPr>
          <w:sz w:val="22"/>
          <w:szCs w:val="22"/>
          <w:rPrChange w:id="355" w:author="Autor">
            <w:rPr/>
          </w:rPrChange>
        </w:rPr>
        <w:t xml:space="preserve">, </w:t>
      </w:r>
      <w:r w:rsidR="00EB585C" w:rsidRPr="00583B52">
        <w:rPr>
          <w:sz w:val="22"/>
          <w:szCs w:val="22"/>
          <w:rPrChange w:id="356" w:author="Autor">
            <w:rPr/>
          </w:rPrChange>
        </w:rPr>
        <w:t xml:space="preserve">s výnimkou prípadu, ak </w:t>
      </w:r>
      <w:r w:rsidR="00B5134F" w:rsidRPr="00583B52">
        <w:rPr>
          <w:sz w:val="22"/>
          <w:szCs w:val="22"/>
          <w:rPrChange w:id="357" w:author="Autor">
            <w:rPr/>
          </w:rPrChange>
        </w:rPr>
        <w:t>z písomného oznámenia Riadiaceho orgánu Prijímateľovi bude vyplývať iná inštrukcia.</w:t>
      </w:r>
      <w:commentRangeEnd w:id="340"/>
      <w:r w:rsidR="009E7D78" w:rsidRPr="00583B52">
        <w:rPr>
          <w:szCs w:val="22"/>
          <w:rPrChange w:id="358" w:author="Autor">
            <w:rPr>
              <w:rStyle w:val="Odkaznakomentr"/>
              <w:sz w:val="22"/>
            </w:rPr>
          </w:rPrChange>
        </w:rPr>
        <w:commentReference w:id="340"/>
      </w:r>
    </w:p>
    <w:p w14:paraId="0DE9662E" w14:textId="5C07AD3A" w:rsidR="00CF30F4" w:rsidRPr="00583B52" w:rsidRDefault="00583B52">
      <w:pPr>
        <w:tabs>
          <w:tab w:val="left" w:pos="426"/>
        </w:tabs>
        <w:spacing w:before="240" w:line="264" w:lineRule="auto"/>
        <w:ind w:left="425" w:hanging="425"/>
        <w:jc w:val="both"/>
        <w:rPr>
          <w:b/>
          <w:rPrChange w:id="359" w:author="Autor">
            <w:rPr>
              <w:b w:val="0"/>
            </w:rPr>
          </w:rPrChange>
        </w:rPr>
        <w:pPrChange w:id="360" w:author="Autor">
          <w:pPr>
            <w:pStyle w:val="AOHead2"/>
            <w:tabs>
              <w:tab w:val="clear" w:pos="720"/>
              <w:tab w:val="num" w:pos="567"/>
            </w:tabs>
            <w:spacing w:line="264" w:lineRule="auto"/>
            <w:ind w:left="540" w:hanging="709"/>
          </w:pPr>
        </w:pPrChange>
      </w:pPr>
      <w:ins w:id="361" w:author="Autor">
        <w:r>
          <w:rPr>
            <w:sz w:val="22"/>
            <w:szCs w:val="22"/>
          </w:rPr>
          <w:t>2.9</w:t>
        </w:r>
        <w:r>
          <w:rPr>
            <w:sz w:val="22"/>
            <w:szCs w:val="22"/>
          </w:rPr>
          <w:tab/>
        </w:r>
      </w:ins>
      <w:r w:rsidR="00B641B3" w:rsidRPr="00583B52">
        <w:rPr>
          <w:sz w:val="22"/>
          <w:szCs w:val="22"/>
          <w:rPrChange w:id="362" w:author="Autor">
            <w:rPr>
              <w:bCs/>
            </w:rPr>
          </w:rPrChange>
        </w:rPr>
        <w:t xml:space="preserve">Poskytovateľ sa zaväzuje využívať dokumenty súvisiace s predloženým Projektom výlučne oprávnenými osobami zapojenými </w:t>
      </w:r>
      <w:r w:rsidR="000E4CCE" w:rsidRPr="00583B52">
        <w:rPr>
          <w:sz w:val="22"/>
          <w:szCs w:val="22"/>
          <w:rPrChange w:id="363" w:author="Autor">
            <w:rPr>
              <w:bCs/>
            </w:rPr>
          </w:rPrChange>
        </w:rPr>
        <w:t xml:space="preserve">najmä </w:t>
      </w:r>
      <w:r w:rsidR="00B641B3" w:rsidRPr="00583B52">
        <w:rPr>
          <w:sz w:val="22"/>
          <w:szCs w:val="22"/>
          <w:rPrChange w:id="364" w:author="Autor">
            <w:rPr>
              <w:bCs/>
            </w:rPr>
          </w:rPrChange>
        </w:rPr>
        <w:t>do procesu registrácie, hodnotenia, riadenia, monitorovania a kontroly Projektu a ich zmluvnými partnermi poskytujúcimi poradenské služby, ktorí sú viazaní záväzkom mlčanlivosti</w:t>
      </w:r>
      <w:r w:rsidR="00986FF2" w:rsidRPr="00583B52">
        <w:rPr>
          <w:sz w:val="22"/>
          <w:szCs w:val="22"/>
          <w:rPrChange w:id="365" w:author="Autor">
            <w:rPr>
              <w:bCs/>
            </w:rPr>
          </w:rPrChange>
        </w:rPr>
        <w:t>, čím nie sú dotknuté osobitné predpisy týkajúce sa poskytovania informácií povinnými osobami</w:t>
      </w:r>
      <w:r w:rsidR="00B641B3" w:rsidRPr="00583B52">
        <w:rPr>
          <w:sz w:val="22"/>
          <w:szCs w:val="22"/>
          <w:rPrChange w:id="366" w:author="Autor">
            <w:rPr>
              <w:bCs/>
            </w:rPr>
          </w:rPrChange>
        </w:rPr>
        <w:t xml:space="preserve">. </w:t>
      </w:r>
      <w:r w:rsidR="00B5134F" w:rsidRPr="00583B52">
        <w:rPr>
          <w:sz w:val="22"/>
          <w:szCs w:val="22"/>
          <w:rPrChange w:id="367" w:author="Autor">
            <w:rPr/>
          </w:rPrChange>
        </w:rPr>
        <w:t xml:space="preserve"> </w:t>
      </w:r>
    </w:p>
    <w:p w14:paraId="4E01AEF4" w14:textId="579C79D5" w:rsidR="009C2E7D" w:rsidRPr="00583B52" w:rsidRDefault="00583B52">
      <w:pPr>
        <w:tabs>
          <w:tab w:val="left" w:pos="426"/>
        </w:tabs>
        <w:spacing w:before="240" w:line="264" w:lineRule="auto"/>
        <w:ind w:left="425" w:hanging="425"/>
        <w:jc w:val="both"/>
        <w:rPr>
          <w:b/>
          <w:rPrChange w:id="368" w:author="Autor">
            <w:rPr>
              <w:b w:val="0"/>
            </w:rPr>
          </w:rPrChange>
        </w:rPr>
        <w:pPrChange w:id="369" w:author="Autor">
          <w:pPr>
            <w:pStyle w:val="AOHead2"/>
            <w:tabs>
              <w:tab w:val="clear" w:pos="720"/>
              <w:tab w:val="num" w:pos="567"/>
            </w:tabs>
            <w:spacing w:line="264" w:lineRule="auto"/>
            <w:ind w:left="540"/>
          </w:pPr>
        </w:pPrChange>
      </w:pPr>
      <w:ins w:id="370" w:author="Autor">
        <w:r>
          <w:rPr>
            <w:sz w:val="22"/>
            <w:szCs w:val="22"/>
          </w:rPr>
          <w:t>2.10</w:t>
        </w:r>
        <w:r>
          <w:rPr>
            <w:sz w:val="22"/>
            <w:szCs w:val="22"/>
          </w:rPr>
          <w:tab/>
        </w:r>
      </w:ins>
      <w:r w:rsidR="009C2E7D" w:rsidRPr="00583B52">
        <w:rPr>
          <w:sz w:val="22"/>
          <w:szCs w:val="22"/>
          <w:rPrChange w:id="371" w:author="Autor">
            <w:rPr/>
          </w:rPrChange>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31A1A1FB" w14:textId="3B0E708D" w:rsidR="00CF30F4" w:rsidRPr="00583B52" w:rsidDel="00583B52" w:rsidRDefault="00CF30F4">
      <w:pPr>
        <w:tabs>
          <w:tab w:val="left" w:pos="426"/>
        </w:tabs>
        <w:spacing w:before="240" w:line="264" w:lineRule="auto"/>
        <w:ind w:left="425" w:hanging="425"/>
        <w:jc w:val="both"/>
        <w:rPr>
          <w:del w:id="372" w:author="Autor"/>
          <w:color w:val="FF0000"/>
          <w:sz w:val="22"/>
          <w:szCs w:val="22"/>
          <w:rPrChange w:id="373" w:author="Autor">
            <w:rPr>
              <w:del w:id="374" w:author="Autor"/>
              <w:sz w:val="22"/>
            </w:rPr>
          </w:rPrChange>
        </w:rPr>
        <w:pPrChange w:id="375" w:author="Autor">
          <w:pPr>
            <w:spacing w:line="264" w:lineRule="auto"/>
            <w:ind w:left="540"/>
          </w:pPr>
        </w:pPrChange>
      </w:pPr>
    </w:p>
    <w:p w14:paraId="20CFDDC5" w14:textId="6D9E38C1" w:rsidR="00CF30F4" w:rsidRPr="00A14E80" w:rsidRDefault="00CF30F4">
      <w:pPr>
        <w:tabs>
          <w:tab w:val="left" w:pos="426"/>
        </w:tabs>
        <w:spacing w:before="240" w:line="264" w:lineRule="auto"/>
        <w:ind w:left="425" w:hanging="425"/>
        <w:jc w:val="both"/>
        <w:rPr>
          <w:sz w:val="22"/>
          <w:szCs w:val="22"/>
        </w:rPr>
        <w:pPrChange w:id="376" w:author="Autor">
          <w:pPr>
            <w:spacing w:line="264" w:lineRule="auto"/>
            <w:ind w:left="540" w:hanging="682"/>
            <w:jc w:val="both"/>
          </w:pPr>
        </w:pPrChange>
      </w:pPr>
      <w:r w:rsidRPr="009669AC">
        <w:rPr>
          <w:sz w:val="22"/>
          <w:szCs w:val="22"/>
        </w:rPr>
        <w:t>2.11</w:t>
      </w:r>
      <w:ins w:id="377" w:author="Autor">
        <w:r w:rsidR="00583B52">
          <w:rPr>
            <w:sz w:val="22"/>
            <w:szCs w:val="22"/>
          </w:rPr>
          <w:tab/>
        </w:r>
      </w:ins>
      <w:del w:id="378" w:author="Autor">
        <w:r w:rsidRPr="009669AC" w:rsidDel="00583B52">
          <w:rPr>
            <w:sz w:val="22"/>
            <w:szCs w:val="22"/>
          </w:rPr>
          <w:delText xml:space="preserve"> </w:delText>
        </w:r>
        <w:r w:rsidR="00A912E1" w:rsidRPr="00111B98" w:rsidDel="00583B52">
          <w:rPr>
            <w:sz w:val="22"/>
            <w:szCs w:val="22"/>
          </w:rPr>
          <w:tab/>
        </w:r>
      </w:del>
      <w:r w:rsidRPr="009669AC">
        <w:rPr>
          <w:sz w:val="22"/>
          <w:szCs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9669AC">
        <w:rPr>
          <w:sz w:val="22"/>
          <w:szCs w:val="22"/>
        </w:rPr>
        <w:t xml:space="preserve"> V prípade, ak Prijímateľ porušil svoju povinnosť zápisu do registra partnerov verejného sektora a bol</w:t>
      </w:r>
      <w:del w:id="379" w:author="Autor">
        <w:r w:rsidR="004F7F37" w:rsidRPr="009669AC" w:rsidDel="00BA3C14">
          <w:rPr>
            <w:sz w:val="22"/>
            <w:szCs w:val="22"/>
          </w:rPr>
          <w:delText>o</w:delText>
        </w:r>
      </w:del>
      <w:r w:rsidR="004F7F37" w:rsidRPr="009669AC">
        <w:rPr>
          <w:sz w:val="22"/>
          <w:szCs w:val="22"/>
        </w:rPr>
        <w:t xml:space="preserve"> mu počas trvania tohto porušenia povinnosti vyplaten</w:t>
      </w:r>
      <w:ins w:id="380" w:author="Autor">
        <w:r w:rsidR="00BA3C14" w:rsidRPr="009669AC">
          <w:rPr>
            <w:sz w:val="22"/>
            <w:szCs w:val="22"/>
          </w:rPr>
          <w:t>ý</w:t>
        </w:r>
      </w:ins>
      <w:del w:id="381" w:author="Autor">
        <w:r w:rsidR="004F7F37" w:rsidRPr="009669AC" w:rsidDel="00BA3C14">
          <w:rPr>
            <w:sz w:val="22"/>
            <w:szCs w:val="22"/>
          </w:rPr>
          <w:delText>é</w:delText>
        </w:r>
      </w:del>
      <w:r w:rsidR="004F7F37" w:rsidRPr="00A14E80">
        <w:rPr>
          <w:sz w:val="22"/>
          <w:szCs w:val="22"/>
        </w:rPr>
        <w:t xml:space="preserve">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pPr>
        <w:pStyle w:val="Nadpis3"/>
        <w:numPr>
          <w:ilvl w:val="0"/>
          <w:numId w:val="57"/>
        </w:numPr>
        <w:ind w:left="426" w:hanging="426"/>
        <w:pPrChange w:id="382" w:author="Autor">
          <w:pPr>
            <w:pStyle w:val="AOHead1"/>
            <w:spacing w:before="120" w:line="264" w:lineRule="auto"/>
          </w:pPr>
        </w:pPrChange>
      </w:pPr>
      <w:r w:rsidRPr="00111B98">
        <w:t>VÝDAVKY PROJEKTU A NFP</w:t>
      </w:r>
    </w:p>
    <w:p w14:paraId="064AA380" w14:textId="77777777" w:rsidR="00696212" w:rsidRPr="00B31021" w:rsidRDefault="00C11679">
      <w:pPr>
        <w:numPr>
          <w:ilvl w:val="1"/>
          <w:numId w:val="4"/>
        </w:numPr>
        <w:spacing w:before="120" w:line="264" w:lineRule="auto"/>
        <w:ind w:hanging="720"/>
        <w:jc w:val="both"/>
        <w:rPr>
          <w:b/>
          <w:rPrChange w:id="383" w:author="Autor">
            <w:rPr>
              <w:b w:val="0"/>
            </w:rPr>
          </w:rPrChange>
        </w:rPr>
        <w:pPrChange w:id="384" w:author="Autor">
          <w:pPr>
            <w:pStyle w:val="AOHead2"/>
            <w:spacing w:before="120" w:line="264" w:lineRule="auto"/>
          </w:pPr>
        </w:pPrChange>
      </w:pPr>
      <w:r w:rsidRPr="00B31021">
        <w:rPr>
          <w:sz w:val="22"/>
          <w:szCs w:val="22"/>
          <w:rPrChange w:id="385" w:author="Autor">
            <w:rPr/>
          </w:rPrChange>
        </w:rPr>
        <w:t>Poskytovateľ a Prijímateľ sa dohodli na nasledujúcom</w:t>
      </w:r>
      <w:r w:rsidR="00696212" w:rsidRPr="00B31021">
        <w:rPr>
          <w:sz w:val="22"/>
          <w:szCs w:val="22"/>
          <w:rPrChange w:id="386" w:author="Autor">
            <w:rPr/>
          </w:rPrChange>
        </w:rPr>
        <w:t>:</w:t>
      </w:r>
    </w:p>
    <w:p w14:paraId="786F1500" w14:textId="60516AF5" w:rsidR="00095D8E" w:rsidRPr="00111B98" w:rsidRDefault="00C11679" w:rsidP="00AD0F62">
      <w:pPr>
        <w:numPr>
          <w:ilvl w:val="0"/>
          <w:numId w:val="3"/>
        </w:numPr>
        <w:spacing w:before="120" w:line="264" w:lineRule="auto"/>
        <w:jc w:val="both"/>
        <w:rPr>
          <w:sz w:val="22"/>
          <w:szCs w:val="22"/>
        </w:rPr>
      </w:pPr>
      <w:commentRangeStart w:id="387"/>
      <w:r w:rsidRPr="00111B98">
        <w:rPr>
          <w:sz w:val="22"/>
          <w:szCs w:val="22"/>
        </w:rPr>
        <w:t xml:space="preserve">maximálna 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commentRangeEnd w:id="387"/>
      <w:r w:rsidRPr="00111B98">
        <w:rPr>
          <w:rStyle w:val="Odkaznakomentr"/>
        </w:rPr>
        <w:commentReference w:id="387"/>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164AA08A"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maximálne do výšky ............ EUR (slovom: ..................................... </w:t>
      </w:r>
      <w:r w:rsidR="00C82CC6">
        <w:rPr>
          <w:sz w:val="22"/>
          <w:szCs w:val="22"/>
        </w:rPr>
        <w:t>eur</w:t>
      </w:r>
      <w:r w:rsidRPr="00111B98">
        <w:rPr>
          <w:sz w:val="22"/>
          <w:szCs w:val="22"/>
        </w:rPr>
        <w:t xml:space="preserve">), čo predstavuje </w:t>
      </w:r>
      <w:commentRangeStart w:id="388"/>
      <w:r w:rsidRPr="00111B98">
        <w:rPr>
          <w:sz w:val="22"/>
          <w:szCs w:val="22"/>
        </w:rPr>
        <w:t>.....</w:t>
      </w:r>
      <w:commentRangeEnd w:id="388"/>
      <w:r w:rsidRPr="00111B98">
        <w:rPr>
          <w:rStyle w:val="Odkaznakomentr"/>
        </w:rPr>
        <w:commentReference w:id="388"/>
      </w:r>
      <w:r w:rsidRPr="00111B98">
        <w:rPr>
          <w:sz w:val="22"/>
          <w:szCs w:val="22"/>
        </w:rPr>
        <w:t xml:space="preserve"> % </w:t>
      </w:r>
      <w:ins w:id="389" w:author="Autor">
        <w:r w:rsidR="00AF3085">
          <w:rPr>
            <w:sz w:val="22"/>
            <w:szCs w:val="22"/>
          </w:rPr>
          <w:t>(slovom</w:t>
        </w:r>
        <w:r w:rsidR="00027C20">
          <w:rPr>
            <w:sz w:val="22"/>
            <w:szCs w:val="22"/>
          </w:rPr>
          <w:t>:</w:t>
        </w:r>
        <w:r w:rsidR="00AF3085">
          <w:rPr>
            <w:sz w:val="22"/>
            <w:szCs w:val="22"/>
          </w:rPr>
          <w:t xml:space="preserve"> .......</w:t>
        </w:r>
        <w:r w:rsidR="00397292">
          <w:rPr>
            <w:sz w:val="22"/>
            <w:szCs w:val="22"/>
          </w:rPr>
          <w:t>........</w:t>
        </w:r>
        <w:r w:rsidR="00AF3085">
          <w:rPr>
            <w:sz w:val="22"/>
            <w:szCs w:val="22"/>
          </w:rPr>
          <w:t xml:space="preserve"> percent) </w:t>
        </w:r>
      </w:ins>
      <w:r w:rsidRPr="00111B98">
        <w:rPr>
          <w:sz w:val="22"/>
          <w:szCs w:val="22"/>
        </w:rPr>
        <w:t>z </w:t>
      </w:r>
      <w:commentRangeStart w:id="390"/>
      <w:r w:rsidRPr="00111B98">
        <w:rPr>
          <w:sz w:val="22"/>
          <w:szCs w:val="22"/>
        </w:rPr>
        <w:t xml:space="preserve">Celkových  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390"/>
      <w:r w:rsidRPr="00111B98">
        <w:rPr>
          <w:rStyle w:val="Odkaznakomentr"/>
        </w:rPr>
        <w:commentReference w:id="390"/>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A14E80" w:rsidRDefault="00C11679">
      <w:pPr>
        <w:pStyle w:val="Odsekzoznamu"/>
        <w:numPr>
          <w:ilvl w:val="0"/>
          <w:numId w:val="70"/>
        </w:numPr>
        <w:spacing w:before="240" w:line="260" w:lineRule="atLeast"/>
        <w:ind w:left="2127" w:hanging="709"/>
        <w:pPrChange w:id="391" w:author="Autor">
          <w:pPr>
            <w:pStyle w:val="AOHead4"/>
            <w:numPr>
              <w:numId w:val="44"/>
            </w:numPr>
          </w:pPr>
        </w:pPrChange>
      </w:pPr>
      <w:r w:rsidRPr="00B31021">
        <w:rPr>
          <w:sz w:val="22"/>
          <w:szCs w:val="22"/>
          <w:rPrChange w:id="392" w:author="Autor">
            <w:rPr/>
          </w:rPrChange>
        </w:rPr>
        <w:t xml:space="preserve">má zabezpečené zdroje financovania Projektu vo výške </w:t>
      </w:r>
      <w:commentRangeStart w:id="393"/>
      <w:r w:rsidRPr="00B31021">
        <w:rPr>
          <w:sz w:val="22"/>
          <w:szCs w:val="22"/>
          <w:rPrChange w:id="394" w:author="Autor">
            <w:rPr/>
          </w:rPrChange>
        </w:rPr>
        <w:t>...... %</w:t>
      </w:r>
      <w:commentRangeEnd w:id="393"/>
      <w:r w:rsidRPr="00B31021">
        <w:rPr>
          <w:rPrChange w:id="395" w:author="Autor">
            <w:rPr>
              <w:rStyle w:val="Odkaznakomentr"/>
            </w:rPr>
          </w:rPrChange>
        </w:rPr>
        <w:commentReference w:id="393"/>
      </w:r>
      <w:r w:rsidRPr="00B31021">
        <w:rPr>
          <w:sz w:val="22"/>
          <w:szCs w:val="22"/>
          <w:rPrChange w:id="396" w:author="Autor">
            <w:rPr/>
          </w:rPrChange>
        </w:rPr>
        <w:t xml:space="preserve"> (slovom:  ............. percent)</w:t>
      </w:r>
      <w:r w:rsidR="004D108E" w:rsidRPr="00B31021">
        <w:rPr>
          <w:sz w:val="22"/>
          <w:szCs w:val="22"/>
          <w:rPrChange w:id="397" w:author="Autor">
            <w:rPr/>
          </w:rPrChange>
        </w:rPr>
        <w:t>,</w:t>
      </w:r>
      <w:r w:rsidR="004D108E" w:rsidRPr="00B31021">
        <w:rPr>
          <w:sz w:val="22"/>
          <w:szCs w:val="22"/>
          <w:rPrChange w:id="398" w:author="Autor">
            <w:rPr>
              <w:u w:val="single"/>
            </w:rPr>
          </w:rPrChange>
        </w:rPr>
        <w:t xml:space="preserve"> čo predstavuje sumu .... EUR (slovom: ..... eur)</w:t>
      </w:r>
      <w:r w:rsidR="004D108E" w:rsidRPr="00B31021">
        <w:rPr>
          <w:sz w:val="22"/>
          <w:szCs w:val="22"/>
          <w:rPrChange w:id="399" w:author="Autor">
            <w:rPr/>
          </w:rPrChange>
        </w:rPr>
        <w:t xml:space="preserve"> </w:t>
      </w:r>
      <w:r w:rsidRPr="00B31021">
        <w:rPr>
          <w:sz w:val="22"/>
          <w:szCs w:val="22"/>
          <w:rPrChange w:id="400" w:author="Autor">
            <w:rPr/>
          </w:rPrChange>
        </w:rPr>
        <w:t xml:space="preserve"> z </w:t>
      </w:r>
      <w:commentRangeStart w:id="401"/>
      <w:r w:rsidRPr="00B31021">
        <w:rPr>
          <w:sz w:val="22"/>
          <w:szCs w:val="22"/>
          <w:rPrChange w:id="402" w:author="Autor">
            <w:rPr/>
          </w:rPrChange>
        </w:rPr>
        <w:t xml:space="preserve">Celkových  oprávnených výdavkov pre </w:t>
      </w:r>
      <w:r w:rsidR="00711DED" w:rsidRPr="00B31021">
        <w:rPr>
          <w:sz w:val="22"/>
          <w:szCs w:val="22"/>
          <w:rPrChange w:id="403" w:author="Autor">
            <w:rPr/>
          </w:rPrChange>
        </w:rPr>
        <w:t xml:space="preserve">Projekty </w:t>
      </w:r>
      <w:r w:rsidRPr="00B31021">
        <w:rPr>
          <w:sz w:val="22"/>
          <w:szCs w:val="22"/>
          <w:rPrChange w:id="404" w:author="Autor">
            <w:rPr/>
          </w:rPrChange>
        </w:rPr>
        <w:t>generujúce príjem na Realizáciu aktivít Projektu podľa ods</w:t>
      </w:r>
      <w:r w:rsidR="006C76EE" w:rsidRPr="00B31021">
        <w:rPr>
          <w:sz w:val="22"/>
          <w:szCs w:val="22"/>
          <w:rPrChange w:id="405" w:author="Autor">
            <w:rPr/>
          </w:rPrChange>
        </w:rPr>
        <w:t>eku</w:t>
      </w:r>
      <w:r w:rsidRPr="00B31021">
        <w:rPr>
          <w:sz w:val="22"/>
          <w:szCs w:val="22"/>
          <w:rPrChange w:id="406" w:author="Autor">
            <w:rPr/>
          </w:rPrChange>
        </w:rPr>
        <w:t xml:space="preserve"> 3.1. písm</w:t>
      </w:r>
      <w:r w:rsidR="006C76EE" w:rsidRPr="00B31021">
        <w:rPr>
          <w:sz w:val="22"/>
          <w:szCs w:val="22"/>
          <w:rPrChange w:id="407" w:author="Autor">
            <w:rPr/>
          </w:rPrChange>
        </w:rPr>
        <w:t>eno</w:t>
      </w:r>
      <w:r w:rsidRPr="00B31021">
        <w:rPr>
          <w:sz w:val="22"/>
          <w:szCs w:val="22"/>
          <w:rPrChange w:id="408" w:author="Autor">
            <w:rPr/>
          </w:rPrChange>
        </w:rPr>
        <w:t xml:space="preserve"> a) po zohľadnení finančnej medzery/Celkových oprávnených výdavkov na Realizáciu aktivít Projektu podľa ods</w:t>
      </w:r>
      <w:r w:rsidR="006C76EE" w:rsidRPr="00B31021">
        <w:rPr>
          <w:sz w:val="22"/>
          <w:szCs w:val="22"/>
          <w:rPrChange w:id="409" w:author="Autor">
            <w:rPr/>
          </w:rPrChange>
        </w:rPr>
        <w:t>eku</w:t>
      </w:r>
      <w:r w:rsidRPr="00B31021">
        <w:rPr>
          <w:sz w:val="22"/>
          <w:szCs w:val="22"/>
          <w:rPrChange w:id="410" w:author="Autor">
            <w:rPr/>
          </w:rPrChange>
        </w:rPr>
        <w:t xml:space="preserve"> 3.1. písm</w:t>
      </w:r>
      <w:r w:rsidR="006C76EE" w:rsidRPr="00B31021">
        <w:rPr>
          <w:sz w:val="22"/>
          <w:szCs w:val="22"/>
          <w:rPrChange w:id="411" w:author="Autor">
            <w:rPr/>
          </w:rPrChange>
        </w:rPr>
        <w:t>eno</w:t>
      </w:r>
      <w:r w:rsidRPr="00B31021">
        <w:rPr>
          <w:sz w:val="22"/>
          <w:szCs w:val="22"/>
          <w:rPrChange w:id="412" w:author="Autor">
            <w:rPr/>
          </w:rPrChange>
        </w:rPr>
        <w:t xml:space="preserve"> b) tohto článku zmluvy </w:t>
      </w:r>
      <w:commentRangeEnd w:id="401"/>
      <w:r w:rsidRPr="00B31021">
        <w:rPr>
          <w:rPrChange w:id="413" w:author="Autor">
            <w:rPr>
              <w:rStyle w:val="Odkaznakomentr"/>
            </w:rPr>
          </w:rPrChange>
        </w:rPr>
        <w:commentReference w:id="401"/>
      </w:r>
      <w:r w:rsidR="000D0226" w:rsidRPr="00B31021">
        <w:rPr>
          <w:sz w:val="22"/>
          <w:szCs w:val="22"/>
          <w:rPrChange w:id="414" w:author="Autor">
            <w:rPr/>
          </w:rPrChange>
        </w:rPr>
        <w:t xml:space="preserve"> </w:t>
      </w:r>
      <w:r w:rsidRPr="00B31021">
        <w:rPr>
          <w:sz w:val="22"/>
          <w:szCs w:val="22"/>
          <w:rPrChange w:id="415" w:author="Autor">
            <w:rPr/>
          </w:rPrChange>
        </w:rPr>
        <w:t>a </w:t>
      </w:r>
    </w:p>
    <w:p w14:paraId="10F0A71C" w14:textId="313D3F95" w:rsidR="000D0226" w:rsidRPr="00A14E80" w:rsidRDefault="00AC51E9">
      <w:pPr>
        <w:spacing w:before="240" w:line="260" w:lineRule="atLeast"/>
        <w:ind w:left="2127"/>
        <w:pPrChange w:id="416" w:author="Autor">
          <w:pPr>
            <w:pStyle w:val="AOHead4"/>
            <w:numPr>
              <w:ilvl w:val="0"/>
              <w:numId w:val="0"/>
            </w:numPr>
            <w:tabs>
              <w:tab w:val="clear" w:pos="2160"/>
            </w:tabs>
            <w:ind w:left="0" w:firstLine="0"/>
          </w:pPr>
        </w:pPrChange>
      </w:pPr>
      <w:commentRangeStart w:id="417"/>
      <w:r w:rsidRPr="00B31021">
        <w:rPr>
          <w:sz w:val="22"/>
          <w:szCs w:val="22"/>
          <w:rPrChange w:id="418" w:author="Autor">
            <w:rPr/>
          </w:rPrChange>
        </w:rPr>
        <w:t xml:space="preserve">financovanie </w:t>
      </w:r>
      <w:r w:rsidR="000D0226" w:rsidRPr="00B31021">
        <w:rPr>
          <w:sz w:val="22"/>
          <w:szCs w:val="22"/>
          <w:rPrChange w:id="419" w:author="Autor">
            <w:rPr/>
          </w:rPrChange>
        </w:rPr>
        <w:t xml:space="preserve">Projektu </w:t>
      </w:r>
      <w:r w:rsidRPr="00B31021">
        <w:rPr>
          <w:sz w:val="22"/>
          <w:szCs w:val="22"/>
          <w:rPrChange w:id="420" w:author="Autor">
            <w:rPr/>
          </w:rPrChange>
        </w:rPr>
        <w:t xml:space="preserve">z vlastných zdrojov </w:t>
      </w:r>
      <w:r w:rsidR="000D0226" w:rsidRPr="00B31021">
        <w:rPr>
          <w:sz w:val="22"/>
          <w:szCs w:val="22"/>
          <w:rPrChange w:id="421" w:author="Autor">
            <w:rPr/>
          </w:rPrChange>
        </w:rPr>
        <w:t xml:space="preserve">vo výške </w:t>
      </w:r>
      <w:commentRangeStart w:id="422"/>
      <w:r w:rsidR="000D0226" w:rsidRPr="00B31021">
        <w:rPr>
          <w:sz w:val="22"/>
          <w:szCs w:val="22"/>
          <w:rPrChange w:id="423" w:author="Autor">
            <w:rPr/>
          </w:rPrChange>
        </w:rPr>
        <w:t>...... %</w:t>
      </w:r>
      <w:commentRangeEnd w:id="422"/>
      <w:r w:rsidR="000D0226" w:rsidRPr="00B31021">
        <w:rPr>
          <w:rStyle w:val="Odkaznakomentr"/>
          <w:sz w:val="22"/>
          <w:szCs w:val="22"/>
          <w:rPrChange w:id="424" w:author="Autor">
            <w:rPr>
              <w:rStyle w:val="Odkaznakomentr"/>
            </w:rPr>
          </w:rPrChange>
        </w:rPr>
        <w:commentReference w:id="422"/>
      </w:r>
      <w:r w:rsidR="000D0226" w:rsidRPr="00B31021">
        <w:rPr>
          <w:sz w:val="22"/>
          <w:szCs w:val="22"/>
          <w:rPrChange w:id="425" w:author="Autor">
            <w:rPr/>
          </w:rPrChange>
        </w:rPr>
        <w:t xml:space="preserve"> (slovom:  ............. percent),</w:t>
      </w:r>
      <w:r w:rsidR="000D0226" w:rsidRPr="00B31021">
        <w:rPr>
          <w:sz w:val="22"/>
          <w:szCs w:val="22"/>
          <w:u w:val="single"/>
          <w:rPrChange w:id="426" w:author="Autor">
            <w:rPr>
              <w:u w:val="single"/>
            </w:rPr>
          </w:rPrChange>
        </w:rPr>
        <w:t xml:space="preserve"> čo predstavuje </w:t>
      </w:r>
      <w:r w:rsidR="00E575B3" w:rsidRPr="00B31021">
        <w:rPr>
          <w:sz w:val="22"/>
          <w:szCs w:val="22"/>
          <w:u w:val="single"/>
          <w:rPrChange w:id="427" w:author="Autor">
            <w:rPr>
              <w:u w:val="single"/>
            </w:rPr>
          </w:rPrChange>
        </w:rPr>
        <w:t xml:space="preserve">hodnotu </w:t>
      </w:r>
      <w:r w:rsidR="000D0226" w:rsidRPr="00B31021">
        <w:rPr>
          <w:sz w:val="22"/>
          <w:szCs w:val="22"/>
          <w:u w:val="single"/>
          <w:rPrChange w:id="428" w:author="Autor">
            <w:rPr>
              <w:u w:val="single"/>
            </w:rPr>
          </w:rPrChange>
        </w:rPr>
        <w:t>.... EUR (slovom: ..... eur)</w:t>
      </w:r>
      <w:r w:rsidR="000D0226" w:rsidRPr="00B31021">
        <w:rPr>
          <w:sz w:val="22"/>
          <w:szCs w:val="22"/>
          <w:rPrChange w:id="429" w:author="Autor">
            <w:rPr/>
          </w:rPrChange>
        </w:rPr>
        <w:t xml:space="preserve">  z </w:t>
      </w:r>
      <w:commentRangeStart w:id="430"/>
      <w:r w:rsidR="000D0226" w:rsidRPr="00B31021">
        <w:rPr>
          <w:sz w:val="22"/>
          <w:szCs w:val="22"/>
          <w:rPrChange w:id="431" w:author="Autor">
            <w:rPr/>
          </w:rPrChange>
        </w:rPr>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430"/>
      <w:r w:rsidR="000D0226" w:rsidRPr="00B31021">
        <w:rPr>
          <w:rStyle w:val="Odkaznakomentr"/>
          <w:sz w:val="22"/>
          <w:szCs w:val="22"/>
          <w:rPrChange w:id="432" w:author="Autor">
            <w:rPr>
              <w:rStyle w:val="Odkaznakomentr"/>
            </w:rPr>
          </w:rPrChange>
        </w:rPr>
        <w:commentReference w:id="430"/>
      </w:r>
      <w:r w:rsidR="000D0226" w:rsidRPr="00B31021">
        <w:rPr>
          <w:sz w:val="22"/>
          <w:szCs w:val="22"/>
          <w:rPrChange w:id="433" w:author="Autor">
            <w:rPr/>
          </w:rPrChange>
        </w:rPr>
        <w:t xml:space="preserve"> </w:t>
      </w:r>
      <w:r w:rsidRPr="00B31021">
        <w:rPr>
          <w:sz w:val="22"/>
          <w:szCs w:val="22"/>
          <w:rPrChange w:id="434" w:author="Autor">
            <w:rPr/>
          </w:rPrChange>
        </w:rPr>
        <w:t xml:space="preserve">zrealizuje prostredníctvom Vecného príspevku; </w:t>
      </w:r>
      <w:r w:rsidR="000D0226" w:rsidRPr="00B31021">
        <w:rPr>
          <w:sz w:val="22"/>
          <w:szCs w:val="22"/>
          <w:rPrChange w:id="435" w:author="Autor">
            <w:rPr/>
          </w:rPrChange>
        </w:rPr>
        <w:t>a</w:t>
      </w:r>
      <w:commentRangeEnd w:id="417"/>
      <w:r w:rsidRPr="00B31021">
        <w:rPr>
          <w:rStyle w:val="Odkaznakomentr"/>
          <w:sz w:val="22"/>
          <w:szCs w:val="22"/>
          <w:rPrChange w:id="436" w:author="Autor">
            <w:rPr>
              <w:rStyle w:val="Odkaznakomentr"/>
            </w:rPr>
          </w:rPrChange>
        </w:rPr>
        <w:commentReference w:id="417"/>
      </w:r>
    </w:p>
    <w:p w14:paraId="6C9A229C" w14:textId="2A8B8552" w:rsidR="00C11679" w:rsidRPr="00A14E80" w:rsidRDefault="00C11679">
      <w:pPr>
        <w:pStyle w:val="Odsekzoznamu"/>
        <w:numPr>
          <w:ilvl w:val="0"/>
          <w:numId w:val="70"/>
        </w:numPr>
        <w:spacing w:before="240" w:line="260" w:lineRule="atLeast"/>
        <w:ind w:left="2127" w:hanging="709"/>
        <w:pPrChange w:id="437" w:author="Autor">
          <w:pPr>
            <w:pStyle w:val="AOHead4"/>
            <w:numPr>
              <w:numId w:val="44"/>
            </w:numPr>
          </w:pPr>
        </w:pPrChange>
      </w:pPr>
      <w:commentRangeStart w:id="438"/>
      <w:r w:rsidRPr="00B31021">
        <w:rPr>
          <w:sz w:val="22"/>
          <w:szCs w:val="22"/>
          <w:rPrChange w:id="439" w:author="Autor">
            <w:rPr/>
          </w:rPrChange>
        </w:rPr>
        <w:t>má zabezpečené ďalšie zdroje financovania Projektu na úhradu výdavkov neoprávnených na financovanie zo zdrojov EÚ a štátneho rozpočtu na spolufinancovanie v dôsledku výpočtu finančnej medzery, vo výške .............EUR (slovom:.....................</w:t>
      </w:r>
      <w:r w:rsidR="00C82CC6" w:rsidRPr="00B31021">
        <w:rPr>
          <w:sz w:val="22"/>
          <w:szCs w:val="22"/>
          <w:rPrChange w:id="440" w:author="Autor">
            <w:rPr/>
          </w:rPrChange>
        </w:rPr>
        <w:t>eur</w:t>
      </w:r>
      <w:r w:rsidRPr="00B31021">
        <w:rPr>
          <w:sz w:val="22"/>
          <w:szCs w:val="22"/>
          <w:rPrChange w:id="441" w:author="Autor">
            <w:rPr/>
          </w:rPrChange>
        </w:rPr>
        <w:t xml:space="preserve">), </w:t>
      </w:r>
      <w:commentRangeEnd w:id="438"/>
      <w:r w:rsidR="00AF07C3" w:rsidRPr="00B31021">
        <w:rPr>
          <w:sz w:val="22"/>
          <w:szCs w:val="22"/>
          <w:rPrChange w:id="442" w:author="Autor">
            <w:rPr>
              <w:rStyle w:val="Odkaznakomentr"/>
            </w:rPr>
          </w:rPrChange>
        </w:rPr>
        <w:commentReference w:id="438"/>
      </w:r>
    </w:p>
    <w:p w14:paraId="702EA7D7" w14:textId="104AF7AB" w:rsidR="00C11679" w:rsidRPr="00A14E80" w:rsidRDefault="00C11679">
      <w:pPr>
        <w:pStyle w:val="Odsekzoznamu"/>
        <w:numPr>
          <w:ilvl w:val="0"/>
          <w:numId w:val="70"/>
        </w:numPr>
        <w:spacing w:before="240" w:line="260" w:lineRule="atLeast"/>
        <w:ind w:left="2127" w:hanging="709"/>
        <w:pPrChange w:id="443" w:author="Autor">
          <w:pPr>
            <w:pStyle w:val="AOHead4"/>
            <w:numPr>
              <w:numId w:val="44"/>
            </w:numPr>
          </w:pPr>
        </w:pPrChange>
      </w:pPr>
      <w:r w:rsidRPr="00B31021">
        <w:rPr>
          <w:sz w:val="22"/>
          <w:szCs w:val="22"/>
          <w:rPrChange w:id="444" w:author="Autor">
            <w:rPr/>
          </w:rPrChange>
        </w:rPr>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rsidRPr="00B31021">
        <w:rPr>
          <w:sz w:val="22"/>
          <w:szCs w:val="22"/>
          <w:rPrChange w:id="445" w:author="Autor">
            <w:rPr/>
          </w:rPrChange>
        </w:rPr>
        <w:t xml:space="preserve"> </w:t>
      </w:r>
      <w:commentRangeStart w:id="446"/>
      <w:r w:rsidR="00E575B3" w:rsidRPr="00B31021">
        <w:rPr>
          <w:sz w:val="22"/>
          <w:szCs w:val="22"/>
          <w:rPrChange w:id="447" w:author="Autor">
            <w:rPr/>
          </w:rPrChange>
        </w:rPr>
        <w:t xml:space="preserve">alebo tieto pokryje prostredníctvom Vecného príspevku </w:t>
      </w:r>
      <w:commentRangeEnd w:id="446"/>
      <w:r w:rsidR="00E575B3" w:rsidRPr="00B31021">
        <w:rPr>
          <w:sz w:val="22"/>
          <w:szCs w:val="22"/>
          <w:rPrChange w:id="448" w:author="Autor">
            <w:rPr>
              <w:rStyle w:val="Odkaznakomentr"/>
            </w:rPr>
          </w:rPrChange>
        </w:rPr>
        <w:commentReference w:id="446"/>
      </w:r>
      <w:r w:rsidRPr="00B31021">
        <w:rPr>
          <w:sz w:val="22"/>
          <w:szCs w:val="22"/>
          <w:rPrChange w:id="449" w:author="Autor">
            <w:rPr/>
          </w:rPrChange>
        </w:rPr>
        <w:t>.</w:t>
      </w:r>
    </w:p>
    <w:p w14:paraId="6AE1DF26" w14:textId="77777777" w:rsidR="00FB53D5" w:rsidRPr="000231CE" w:rsidRDefault="00FB53D5" w:rsidP="000231CE">
      <w:pPr>
        <w:rPr>
          <w:lang w:eastAsia="en-US"/>
        </w:rPr>
      </w:pPr>
    </w:p>
    <w:p w14:paraId="1418B7C2" w14:textId="5071CA77" w:rsidR="006F0559" w:rsidRPr="000231CE" w:rsidRDefault="006F0559" w:rsidP="000231CE">
      <w:pPr>
        <w:ind w:left="851" w:hanging="284"/>
        <w:jc w:val="both"/>
        <w:rPr>
          <w:lang w:eastAsia="en-US"/>
        </w:rPr>
      </w:pPr>
      <w:r>
        <w:rPr>
          <w:lang w:eastAsia="en-US"/>
        </w:rPr>
        <w:t xml:space="preserve">e) </w:t>
      </w:r>
      <w:commentRangeStart w:id="450"/>
      <w:r w:rsidR="00FB53D5">
        <w:rPr>
          <w:lang w:eastAsia="en-US"/>
        </w:rPr>
        <w:t>Ak bolo spolufinancovanie Projektu realizované Prijímateľo</w:t>
      </w:r>
      <w:r w:rsidR="00036AEE">
        <w:rPr>
          <w:lang w:eastAsia="en-US"/>
        </w:rPr>
        <w:t>m</w:t>
      </w:r>
      <w:r w:rsidR="00FB53D5">
        <w:rPr>
          <w:lang w:eastAsia="en-US"/>
        </w:rPr>
        <w:t xml:space="preserve"> prostredníctvom Vecn</w:t>
      </w:r>
      <w:r w:rsidR="000231CE">
        <w:rPr>
          <w:lang w:eastAsia="en-US"/>
        </w:rPr>
        <w:t>ého</w:t>
      </w:r>
      <w:r w:rsidR="00FB53D5">
        <w:rPr>
          <w:lang w:eastAsia="en-US"/>
        </w:rPr>
        <w:t xml:space="preserve"> príspevk</w:t>
      </w:r>
      <w:r w:rsidR="000231CE">
        <w:rPr>
          <w:lang w:eastAsia="en-US"/>
        </w:rPr>
        <w:t>u</w:t>
      </w:r>
      <w:r w:rsidR="00FB53D5">
        <w:rPr>
          <w:lang w:eastAsia="en-US"/>
        </w:rPr>
        <w:t xml:space="preserve"> a Poskytovateľ zistí, že hodnota Vecného príspevku je nižšia</w:t>
      </w:r>
      <w:r w:rsidR="000231CE">
        <w:rPr>
          <w:lang w:eastAsia="en-US"/>
        </w:rPr>
        <w:t>,</w:t>
      </w:r>
      <w:r w:rsidR="00FB53D5">
        <w:rPr>
          <w:lang w:eastAsia="en-US"/>
        </w:rPr>
        <w:t xml:space="preserve"> ako vyplýva z písm. d) bod (i) tohto odseku a súčasne ešte nedošlo k Ukončeniu realizácie aktivít Projektu, môže Prijímateľovi u</w:t>
      </w:r>
      <w:r w:rsidR="000231CE">
        <w:rPr>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Pr>
          <w:lang w:eastAsia="en-US"/>
        </w:rPr>
        <w:t xml:space="preserve">. </w:t>
      </w:r>
      <w:r w:rsidR="00E14DCA" w:rsidRPr="00E14DCA">
        <w:rPr>
          <w:lang w:eastAsia="en-US"/>
        </w:rPr>
        <w:t xml:space="preserve">Ak Prijímateľ nevynaloží na Projekt spolufinancovanie </w:t>
      </w:r>
      <w:r w:rsidR="00E14DCA" w:rsidRPr="00731B87">
        <w:rPr>
          <w:lang w:eastAsia="en-US"/>
        </w:rPr>
        <w:t xml:space="preserve">v hodnote podľa písm. d) bod (i) tohto odseku, </w:t>
      </w:r>
      <w:commentRangeStart w:id="451"/>
      <w:r w:rsidR="00E14DCA" w:rsidRPr="00731B87">
        <w:rPr>
          <w:lang w:eastAsia="en-US"/>
        </w:rPr>
        <w:t xml:space="preserve">je povinný vrátiť NFP alebo jeho časť </w:t>
      </w:r>
      <w:commentRangeEnd w:id="451"/>
      <w:r w:rsidR="00E14DCA" w:rsidRPr="00E14DCA">
        <w:rPr>
          <w:rStyle w:val="Odkaznakomentr"/>
        </w:rPr>
        <w:commentReference w:id="451"/>
      </w:r>
      <w:r w:rsidR="00E14DCA" w:rsidRPr="00E14DCA">
        <w:rPr>
          <w:lang w:eastAsia="en-US"/>
        </w:rPr>
        <w:t>vo výške, ktorá predstavuje</w:t>
      </w:r>
      <w:r w:rsidR="00E14DCA" w:rsidRPr="00731B87">
        <w:rPr>
          <w:lang w:eastAsia="en-US"/>
        </w:rPr>
        <w:t xml:space="preserv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Pr>
          <w:lang w:eastAsia="en-US"/>
        </w:rPr>
        <w:t>.</w:t>
      </w:r>
      <w:commentRangeEnd w:id="450"/>
      <w:r w:rsidR="000231CE">
        <w:rPr>
          <w:rStyle w:val="Odkaznakomentr"/>
        </w:rPr>
        <w:commentReference w:id="450"/>
      </w:r>
      <w:r w:rsidR="00F93652">
        <w:rPr>
          <w:lang w:eastAsia="en-US"/>
        </w:rPr>
        <w:t xml:space="preserve"> </w:t>
      </w:r>
    </w:p>
    <w:p w14:paraId="48E9D5F8" w14:textId="17FB5B93" w:rsidR="00696212" w:rsidRPr="00B31021" w:rsidRDefault="00201BB6">
      <w:pPr>
        <w:numPr>
          <w:ilvl w:val="1"/>
          <w:numId w:val="4"/>
        </w:numPr>
        <w:spacing w:before="120" w:line="264" w:lineRule="auto"/>
        <w:ind w:hanging="720"/>
        <w:jc w:val="both"/>
        <w:rPr>
          <w:b/>
          <w:rPrChange w:id="452" w:author="Autor">
            <w:rPr>
              <w:b w:val="0"/>
            </w:rPr>
          </w:rPrChange>
        </w:rPr>
        <w:pPrChange w:id="453" w:author="Autor">
          <w:pPr>
            <w:pStyle w:val="AOHead2"/>
            <w:keepNext w:val="0"/>
            <w:numPr>
              <w:numId w:val="44"/>
            </w:numPr>
            <w:spacing w:before="120" w:line="264" w:lineRule="auto"/>
          </w:pPr>
        </w:pPrChange>
      </w:pPr>
      <w:r w:rsidRPr="00B31021">
        <w:rPr>
          <w:sz w:val="22"/>
          <w:szCs w:val="22"/>
          <w:rPrChange w:id="454" w:author="Autor">
            <w:rPr>
              <w:iCs/>
            </w:rPr>
          </w:rPrChange>
        </w:rPr>
        <w:t>M</w:t>
      </w:r>
      <w:r w:rsidR="000E6596" w:rsidRPr="00B31021">
        <w:rPr>
          <w:sz w:val="22"/>
          <w:szCs w:val="22"/>
          <w:rPrChange w:id="455" w:author="Autor">
            <w:rPr>
              <w:iCs/>
            </w:rPr>
          </w:rPrChange>
        </w:rPr>
        <w:t>aximálna výška NFP uvedená v ods</w:t>
      </w:r>
      <w:r w:rsidR="006C76EE" w:rsidRPr="00B31021">
        <w:rPr>
          <w:sz w:val="22"/>
          <w:szCs w:val="22"/>
          <w:rPrChange w:id="456" w:author="Autor">
            <w:rPr>
              <w:iCs/>
            </w:rPr>
          </w:rPrChange>
        </w:rPr>
        <w:t>eku</w:t>
      </w:r>
      <w:r w:rsidR="000E6596" w:rsidRPr="00B31021">
        <w:rPr>
          <w:sz w:val="22"/>
          <w:szCs w:val="22"/>
          <w:rPrChange w:id="457" w:author="Autor">
            <w:rPr>
              <w:iCs/>
            </w:rPr>
          </w:rPrChange>
        </w:rPr>
        <w:t xml:space="preserve"> 3.1. písm</w:t>
      </w:r>
      <w:r w:rsidR="006C76EE" w:rsidRPr="00B31021">
        <w:rPr>
          <w:sz w:val="22"/>
          <w:szCs w:val="22"/>
          <w:rPrChange w:id="458" w:author="Autor">
            <w:rPr>
              <w:iCs/>
            </w:rPr>
          </w:rPrChange>
        </w:rPr>
        <w:t>eno</w:t>
      </w:r>
      <w:r w:rsidR="000E6596" w:rsidRPr="00B31021">
        <w:rPr>
          <w:sz w:val="22"/>
          <w:szCs w:val="22"/>
          <w:rPrChange w:id="459" w:author="Autor">
            <w:rPr>
              <w:iCs/>
            </w:rPr>
          </w:rPrChange>
        </w:rPr>
        <w:t xml:space="preserve"> </w:t>
      </w:r>
      <w:commentRangeStart w:id="460"/>
      <w:r w:rsidR="000E6596" w:rsidRPr="00B31021">
        <w:rPr>
          <w:sz w:val="22"/>
          <w:szCs w:val="22"/>
          <w:rPrChange w:id="461" w:author="Autor">
            <w:rPr>
              <w:iCs/>
            </w:rPr>
          </w:rPrChange>
        </w:rPr>
        <w:t xml:space="preserve">c) </w:t>
      </w:r>
      <w:commentRangeEnd w:id="460"/>
      <w:r w:rsidR="00032862" w:rsidRPr="00B31021">
        <w:rPr>
          <w:sz w:val="22"/>
          <w:szCs w:val="22"/>
          <w:rPrChange w:id="462" w:author="Autor">
            <w:rPr>
              <w:rStyle w:val="Odkaznakomentr"/>
            </w:rPr>
          </w:rPrChange>
        </w:rPr>
        <w:commentReference w:id="460"/>
      </w:r>
      <w:r w:rsidR="000E6596" w:rsidRPr="00B31021">
        <w:rPr>
          <w:sz w:val="22"/>
          <w:szCs w:val="22"/>
          <w:rPrChange w:id="463" w:author="Autor">
            <w:rPr>
              <w:iCs/>
            </w:rPr>
          </w:rPrChange>
        </w:rPr>
        <w:t>tohto článku zmluvy nesmie byť prekročená</w:t>
      </w:r>
      <w:r w:rsidR="00DA04BF" w:rsidRPr="00B31021">
        <w:rPr>
          <w:sz w:val="22"/>
          <w:szCs w:val="22"/>
          <w:rPrChange w:id="464" w:author="Autor">
            <w:rPr>
              <w:iCs/>
            </w:rPr>
          </w:rPrChange>
        </w:rPr>
        <w:t xml:space="preserve">. </w:t>
      </w:r>
      <w:r w:rsidR="00DA04BF" w:rsidRPr="00B31021">
        <w:rPr>
          <w:sz w:val="22"/>
          <w:szCs w:val="22"/>
          <w:rPrChange w:id="465" w:author="Autor">
            <w:rPr>
              <w:bCs/>
            </w:rPr>
          </w:rPrChange>
        </w:rPr>
        <w:t>Výnimkou je, ak k prekročeniu dôjde z technických dôvodov na strane Poskytovateľa, v dôsledku ktorých môže byť od</w:t>
      </w:r>
      <w:r w:rsidR="00E2526D" w:rsidRPr="00B31021">
        <w:rPr>
          <w:sz w:val="22"/>
          <w:szCs w:val="22"/>
          <w:rPrChange w:id="466" w:author="Autor">
            <w:rPr>
              <w:bCs/>
            </w:rPr>
          </w:rPrChange>
        </w:rPr>
        <w:t>chýlka vo výške NFP maximálne 0,</w:t>
      </w:r>
      <w:r w:rsidR="00DA04BF" w:rsidRPr="00B31021">
        <w:rPr>
          <w:sz w:val="22"/>
          <w:szCs w:val="22"/>
          <w:rPrChange w:id="467" w:author="Autor">
            <w:rPr>
              <w:bCs/>
            </w:rPr>
          </w:rPrChange>
        </w:rPr>
        <w:t>01% z</w:t>
      </w:r>
      <w:r w:rsidR="009C2E7D" w:rsidRPr="00B31021">
        <w:rPr>
          <w:sz w:val="22"/>
          <w:szCs w:val="22"/>
          <w:rPrChange w:id="468" w:author="Autor">
            <w:rPr>
              <w:bCs/>
            </w:rPr>
          </w:rPrChange>
        </w:rPr>
        <w:t xml:space="preserve"> maximálnej výšky </w:t>
      </w:r>
      <w:r w:rsidR="00DA04BF" w:rsidRPr="00B31021">
        <w:rPr>
          <w:sz w:val="22"/>
          <w:szCs w:val="22"/>
          <w:rPrChange w:id="469" w:author="Autor">
            <w:rPr>
              <w:bCs/>
            </w:rPr>
          </w:rPrChange>
        </w:rPr>
        <w:t>NFP</w:t>
      </w:r>
      <w:r w:rsidR="009C2E7D" w:rsidRPr="00B31021">
        <w:rPr>
          <w:sz w:val="22"/>
          <w:szCs w:val="22"/>
          <w:rPrChange w:id="470" w:author="Autor">
            <w:rPr>
              <w:bCs/>
            </w:rPr>
          </w:rPrChange>
        </w:rPr>
        <w:t xml:space="preserve"> uvedenej v ods</w:t>
      </w:r>
      <w:r w:rsidR="006C76EE" w:rsidRPr="00B31021">
        <w:rPr>
          <w:sz w:val="22"/>
          <w:szCs w:val="22"/>
          <w:rPrChange w:id="471" w:author="Autor">
            <w:rPr>
              <w:bCs/>
            </w:rPr>
          </w:rPrChange>
        </w:rPr>
        <w:t>eku</w:t>
      </w:r>
      <w:r w:rsidR="009C2E7D" w:rsidRPr="00B31021">
        <w:rPr>
          <w:sz w:val="22"/>
          <w:szCs w:val="22"/>
          <w:rPrChange w:id="472" w:author="Autor">
            <w:rPr>
              <w:bCs/>
            </w:rPr>
          </w:rPrChange>
        </w:rPr>
        <w:t xml:space="preserve"> 3.1 </w:t>
      </w:r>
      <w:r w:rsidR="00CF30F4" w:rsidRPr="00B31021">
        <w:rPr>
          <w:sz w:val="22"/>
          <w:szCs w:val="22"/>
          <w:rPrChange w:id="473" w:author="Autor">
            <w:rPr>
              <w:bCs/>
            </w:rPr>
          </w:rPrChange>
        </w:rPr>
        <w:t xml:space="preserve">písmeno </w:t>
      </w:r>
      <w:commentRangeStart w:id="474"/>
      <w:r w:rsidR="00CF30F4" w:rsidRPr="00B31021">
        <w:rPr>
          <w:sz w:val="22"/>
          <w:szCs w:val="22"/>
          <w:rPrChange w:id="475" w:author="Autor">
            <w:rPr>
              <w:bCs/>
            </w:rPr>
          </w:rPrChange>
        </w:rPr>
        <w:t xml:space="preserve">c) </w:t>
      </w:r>
      <w:commentRangeEnd w:id="474"/>
      <w:r w:rsidR="00425612" w:rsidRPr="00B31021">
        <w:rPr>
          <w:sz w:val="22"/>
          <w:szCs w:val="22"/>
          <w:rPrChange w:id="476" w:author="Autor">
            <w:rPr>
              <w:rStyle w:val="Odkaznakomentr"/>
            </w:rPr>
          </w:rPrChange>
        </w:rPr>
        <w:commentReference w:id="474"/>
      </w:r>
      <w:r w:rsidR="009C2E7D" w:rsidRPr="00B31021">
        <w:rPr>
          <w:sz w:val="22"/>
          <w:szCs w:val="22"/>
          <w:rPrChange w:id="477" w:author="Autor">
            <w:rPr>
              <w:bCs/>
            </w:rPr>
          </w:rPrChange>
        </w:rPr>
        <w:t>tohto článku</w:t>
      </w:r>
      <w:r w:rsidR="00DA04BF" w:rsidRPr="00B31021">
        <w:rPr>
          <w:sz w:val="22"/>
          <w:szCs w:val="22"/>
          <w:rPrChange w:id="478" w:author="Autor">
            <w:rPr>
              <w:bCs/>
            </w:rPr>
          </w:rPrChange>
        </w:rPr>
        <w:t>.</w:t>
      </w:r>
      <w:r w:rsidR="00E36A8C" w:rsidRPr="00B31021">
        <w:rPr>
          <w:sz w:val="22"/>
          <w:szCs w:val="22"/>
          <w:rPrChange w:id="479" w:author="Autor">
            <w:rPr>
              <w:iCs/>
            </w:rPr>
          </w:rPrChange>
        </w:rPr>
        <w:t xml:space="preserve"> Prijímateľ súčasne berie na vedomie, že</w:t>
      </w:r>
      <w:r w:rsidR="000E6596" w:rsidRPr="00B31021">
        <w:rPr>
          <w:sz w:val="22"/>
          <w:szCs w:val="22"/>
          <w:rPrChange w:id="480" w:author="Autor">
            <w:rPr>
              <w:iCs/>
            </w:rPr>
          </w:rPrChange>
        </w:rPr>
        <w:t xml:space="preserve"> </w:t>
      </w:r>
      <w:r w:rsidR="00CD1B34" w:rsidRPr="00B31021">
        <w:rPr>
          <w:sz w:val="22"/>
          <w:szCs w:val="22"/>
          <w:rPrChange w:id="481" w:author="Autor">
            <w:rPr>
              <w:iCs/>
            </w:rPr>
          </w:rPrChange>
        </w:rPr>
        <w:t xml:space="preserve">výška </w:t>
      </w:r>
      <w:r w:rsidR="00FF08DA" w:rsidRPr="00B31021">
        <w:rPr>
          <w:sz w:val="22"/>
          <w:szCs w:val="22"/>
          <w:rPrChange w:id="482" w:author="Autor">
            <w:rPr>
              <w:iCs/>
            </w:rPr>
          </w:rPrChange>
        </w:rPr>
        <w:t xml:space="preserve">NFP </w:t>
      </w:r>
      <w:r w:rsidR="00CD1B34" w:rsidRPr="00B31021">
        <w:rPr>
          <w:sz w:val="22"/>
          <w:szCs w:val="22"/>
          <w:rPrChange w:id="483" w:author="Autor">
            <w:rPr>
              <w:iCs/>
            </w:rPr>
          </w:rPrChange>
        </w:rPr>
        <w:t xml:space="preserve">na úhradu časti </w:t>
      </w:r>
      <w:r w:rsidR="00EB64C7" w:rsidRPr="00B31021">
        <w:rPr>
          <w:sz w:val="22"/>
          <w:szCs w:val="22"/>
          <w:rPrChange w:id="484" w:author="Autor">
            <w:rPr>
              <w:iCs/>
            </w:rPr>
          </w:rPrChange>
        </w:rPr>
        <w:t>O</w:t>
      </w:r>
      <w:r w:rsidR="00CD1B34" w:rsidRPr="00B31021">
        <w:rPr>
          <w:sz w:val="22"/>
          <w:szCs w:val="22"/>
          <w:rPrChange w:id="485" w:author="Autor">
            <w:rPr>
              <w:iCs/>
            </w:rPr>
          </w:rPrChange>
        </w:rPr>
        <w:t xml:space="preserve">právnených výdavkov, ktorá bude skutočne uhradená Prijímateľovi závisí od výsledkov Prijímateľom vykonaného </w:t>
      </w:r>
      <w:r w:rsidR="00741647" w:rsidRPr="00B31021">
        <w:rPr>
          <w:sz w:val="22"/>
          <w:szCs w:val="22"/>
          <w:rPrChange w:id="486" w:author="Autor">
            <w:rPr>
              <w:iCs/>
            </w:rPr>
          </w:rPrChange>
        </w:rPr>
        <w:t xml:space="preserve">obstarávania služieb, tovarov a stavebných prác </w:t>
      </w:r>
      <w:r w:rsidR="00CD1B34" w:rsidRPr="00B31021">
        <w:rPr>
          <w:sz w:val="22"/>
          <w:szCs w:val="22"/>
          <w:rPrChange w:id="487" w:author="Autor">
            <w:rPr>
              <w:iCs/>
            </w:rPr>
          </w:rPrChange>
        </w:rPr>
        <w:t>a z neho vyplývajúcej úprav</w:t>
      </w:r>
      <w:r w:rsidR="008D0328" w:rsidRPr="00B31021">
        <w:rPr>
          <w:sz w:val="22"/>
          <w:szCs w:val="22"/>
          <w:rPrChange w:id="488" w:author="Autor">
            <w:rPr>
              <w:iCs/>
            </w:rPr>
          </w:rPrChange>
        </w:rPr>
        <w:t>y</w:t>
      </w:r>
      <w:r w:rsidR="00CD1B34" w:rsidRPr="00B31021">
        <w:rPr>
          <w:sz w:val="22"/>
          <w:szCs w:val="22"/>
          <w:rPrChange w:id="489" w:author="Autor">
            <w:rPr>
              <w:iCs/>
            </w:rPr>
          </w:rPrChange>
        </w:rPr>
        <w:t xml:space="preserve"> rozpočtu Projektu</w:t>
      </w:r>
      <w:r w:rsidR="00FF08DA" w:rsidRPr="00B31021">
        <w:rPr>
          <w:sz w:val="22"/>
          <w:szCs w:val="22"/>
          <w:rPrChange w:id="490" w:author="Autor">
            <w:rPr>
              <w:iCs/>
            </w:rPr>
          </w:rPrChange>
        </w:rPr>
        <w:t>,</w:t>
      </w:r>
      <w:r w:rsidR="00CD1B34" w:rsidRPr="00B31021">
        <w:rPr>
          <w:sz w:val="22"/>
          <w:szCs w:val="22"/>
          <w:rPrChange w:id="491" w:author="Autor">
            <w:rPr>
              <w:iCs/>
            </w:rPr>
          </w:rPrChange>
        </w:rPr>
        <w:t xml:space="preserve"> </w:t>
      </w:r>
      <w:r w:rsidR="003C6936" w:rsidRPr="00B31021">
        <w:rPr>
          <w:sz w:val="22"/>
          <w:szCs w:val="22"/>
          <w:rPrChange w:id="492" w:author="Autor">
            <w:rPr>
              <w:iCs/>
            </w:rPr>
          </w:rPrChange>
        </w:rPr>
        <w:t>od posúdenia výšky jednotlivých výdavkov s ohľadom na pravidlá posudzovania hospodárnosti</w:t>
      </w:r>
      <w:r w:rsidR="00A62133" w:rsidRPr="00B31021">
        <w:rPr>
          <w:sz w:val="22"/>
          <w:szCs w:val="22"/>
          <w:rPrChange w:id="493" w:author="Autor">
            <w:rPr>
              <w:iCs/>
            </w:rPr>
          </w:rPrChange>
        </w:rPr>
        <w:t>, efektívnosti, účelnosti a účinnosti</w:t>
      </w:r>
      <w:r w:rsidR="003C6936" w:rsidRPr="00B31021">
        <w:rPr>
          <w:sz w:val="22"/>
          <w:szCs w:val="22"/>
          <w:rPrChange w:id="494" w:author="Autor">
            <w:rPr>
              <w:iCs/>
            </w:rPr>
          </w:rPrChange>
        </w:rPr>
        <w:t xml:space="preserve"> výdavkov,</w:t>
      </w:r>
      <w:r w:rsidR="00DE4DF0" w:rsidRPr="00B31021">
        <w:rPr>
          <w:sz w:val="22"/>
          <w:szCs w:val="22"/>
          <w:rPrChange w:id="495" w:author="Autor">
            <w:rPr>
              <w:iCs/>
            </w:rPr>
          </w:rPrChange>
        </w:rPr>
        <w:t xml:space="preserve"> </w:t>
      </w:r>
      <w:r w:rsidR="00CD1B34" w:rsidRPr="00B31021">
        <w:rPr>
          <w:sz w:val="22"/>
          <w:szCs w:val="22"/>
          <w:rPrChange w:id="496" w:author="Autor">
            <w:rPr>
              <w:iCs/>
            </w:rPr>
          </w:rPrChange>
        </w:rPr>
        <w:t>ako aj od splnenia ostatných podmienok uvedených v Zmluve o poskytnutí NFP</w:t>
      </w:r>
      <w:r w:rsidR="00F20009" w:rsidRPr="00B31021">
        <w:rPr>
          <w:sz w:val="22"/>
          <w:szCs w:val="22"/>
          <w:rPrChange w:id="497" w:author="Autor">
            <w:rPr>
              <w:iCs/>
            </w:rPr>
          </w:rPrChange>
        </w:rPr>
        <w:t>,</w:t>
      </w:r>
      <w:r w:rsidR="009C2E7D" w:rsidRPr="00B31021">
        <w:rPr>
          <w:sz w:val="22"/>
          <w:szCs w:val="22"/>
          <w:rPrChange w:id="498" w:author="Autor">
            <w:rPr>
              <w:iCs/>
            </w:rPr>
          </w:rPrChange>
        </w:rPr>
        <w:t xml:space="preserve"> vrátane podmienok oprávnenosti výdavkov podľa článku 14 VZP</w:t>
      </w:r>
      <w:r w:rsidR="00CD1B34" w:rsidRPr="00B31021">
        <w:rPr>
          <w:sz w:val="22"/>
          <w:szCs w:val="22"/>
          <w:rPrChange w:id="499" w:author="Autor">
            <w:rPr>
              <w:iCs/>
            </w:rPr>
          </w:rPrChange>
        </w:rPr>
        <w:t xml:space="preserve">. </w:t>
      </w:r>
    </w:p>
    <w:p w14:paraId="4DC27677" w14:textId="77777777" w:rsidR="004747B9" w:rsidRPr="00B31021" w:rsidRDefault="007031BC">
      <w:pPr>
        <w:numPr>
          <w:ilvl w:val="1"/>
          <w:numId w:val="4"/>
        </w:numPr>
        <w:spacing w:before="120" w:line="264" w:lineRule="auto"/>
        <w:ind w:hanging="720"/>
        <w:jc w:val="both"/>
        <w:rPr>
          <w:b/>
          <w:rPrChange w:id="500" w:author="Autor">
            <w:rPr>
              <w:b w:val="0"/>
            </w:rPr>
          </w:rPrChange>
        </w:rPr>
        <w:pPrChange w:id="501" w:author="Autor">
          <w:pPr>
            <w:pStyle w:val="AOHead2"/>
            <w:keepNext w:val="0"/>
            <w:numPr>
              <w:numId w:val="44"/>
            </w:numPr>
            <w:spacing w:before="120" w:line="264" w:lineRule="auto"/>
          </w:pPr>
        </w:pPrChange>
      </w:pPr>
      <w:r w:rsidRPr="00B31021">
        <w:rPr>
          <w:sz w:val="22"/>
          <w:szCs w:val="22"/>
          <w:rPrChange w:id="502" w:author="Autor">
            <w:rPr/>
          </w:rPrChange>
        </w:rPr>
        <w:t xml:space="preserve">Poskytovateľ poskytuje NFP </w:t>
      </w:r>
      <w:r w:rsidR="00696212" w:rsidRPr="00B31021">
        <w:rPr>
          <w:sz w:val="22"/>
          <w:szCs w:val="22"/>
          <w:rPrChange w:id="503" w:author="Autor">
            <w:rPr/>
          </w:rPrChange>
        </w:rPr>
        <w:t>Prijímateľ</w:t>
      </w:r>
      <w:r w:rsidRPr="00B31021">
        <w:rPr>
          <w:sz w:val="22"/>
          <w:szCs w:val="22"/>
          <w:rPrChange w:id="504" w:author="Autor">
            <w:rPr/>
          </w:rPrChange>
        </w:rPr>
        <w:t>ovi</w:t>
      </w:r>
      <w:r w:rsidR="00696212" w:rsidRPr="00B31021">
        <w:rPr>
          <w:sz w:val="22"/>
          <w:szCs w:val="22"/>
          <w:rPrChange w:id="505" w:author="Autor">
            <w:rPr/>
          </w:rPrChange>
        </w:rPr>
        <w:t xml:space="preserve"> výlučne </w:t>
      </w:r>
      <w:r w:rsidRPr="00B31021">
        <w:rPr>
          <w:sz w:val="22"/>
          <w:szCs w:val="22"/>
          <w:rPrChange w:id="506" w:author="Autor">
            <w:rPr/>
          </w:rPrChange>
        </w:rPr>
        <w:t>v súvislosti s </w:t>
      </w:r>
      <w:r w:rsidR="00AF6817" w:rsidRPr="00B31021">
        <w:rPr>
          <w:sz w:val="22"/>
          <w:szCs w:val="22"/>
          <w:rPrChange w:id="507" w:author="Autor">
            <w:rPr/>
          </w:rPrChange>
        </w:rPr>
        <w:t>R</w:t>
      </w:r>
      <w:r w:rsidRPr="00B31021">
        <w:rPr>
          <w:sz w:val="22"/>
          <w:szCs w:val="22"/>
          <w:rPrChange w:id="508" w:author="Autor">
            <w:rPr/>
          </w:rPrChange>
        </w:rPr>
        <w:t xml:space="preserve">ealizáciou aktivít Projektu </w:t>
      </w:r>
      <w:r w:rsidR="00696212" w:rsidRPr="00B31021">
        <w:rPr>
          <w:sz w:val="22"/>
          <w:szCs w:val="22"/>
          <w:rPrChange w:id="509" w:author="Autor">
            <w:rPr/>
          </w:rPrChange>
        </w:rPr>
        <w:t>za splnenia podmienok stanovených</w:t>
      </w:r>
      <w:r w:rsidR="004747B9" w:rsidRPr="00B31021">
        <w:rPr>
          <w:sz w:val="22"/>
          <w:szCs w:val="22"/>
          <w:rPrChange w:id="510" w:author="Autor">
            <w:rPr/>
          </w:rPrChange>
        </w:rPr>
        <w:t>:</w:t>
      </w:r>
    </w:p>
    <w:p w14:paraId="3847983C" w14:textId="77777777" w:rsidR="004747B9" w:rsidRPr="00B31021" w:rsidRDefault="00A362E1">
      <w:pPr>
        <w:tabs>
          <w:tab w:val="num" w:pos="1080"/>
        </w:tabs>
        <w:spacing w:line="264" w:lineRule="auto"/>
        <w:ind w:left="1080" w:hanging="360"/>
        <w:jc w:val="both"/>
        <w:rPr>
          <w:b/>
          <w:rPrChange w:id="511" w:author="Autor">
            <w:rPr>
              <w:b w:val="0"/>
            </w:rPr>
          </w:rPrChange>
        </w:rPr>
        <w:pPrChange w:id="512" w:author="Autor">
          <w:pPr>
            <w:pStyle w:val="AOHead2"/>
            <w:numPr>
              <w:ilvl w:val="0"/>
              <w:numId w:val="0"/>
            </w:numPr>
            <w:tabs>
              <w:tab w:val="clear" w:pos="720"/>
              <w:tab w:val="num" w:pos="1080"/>
            </w:tabs>
            <w:spacing w:line="264" w:lineRule="auto"/>
            <w:ind w:left="1080" w:hanging="360"/>
          </w:pPr>
        </w:pPrChange>
      </w:pPr>
      <w:r w:rsidRPr="00B31021">
        <w:rPr>
          <w:sz w:val="22"/>
          <w:szCs w:val="22"/>
          <w:lang w:eastAsia="en-US"/>
          <w:rPrChange w:id="513" w:author="Autor">
            <w:rPr/>
          </w:rPrChange>
        </w:rPr>
        <w:t xml:space="preserve">a) </w:t>
      </w:r>
      <w:r w:rsidR="007F66EA" w:rsidRPr="00B31021">
        <w:rPr>
          <w:sz w:val="22"/>
          <w:szCs w:val="22"/>
          <w:lang w:eastAsia="en-US"/>
          <w:rPrChange w:id="514" w:author="Autor">
            <w:rPr/>
          </w:rPrChange>
        </w:rPr>
        <w:t xml:space="preserve"> </w:t>
      </w:r>
      <w:r w:rsidR="00696212" w:rsidRPr="00B31021">
        <w:rPr>
          <w:sz w:val="22"/>
          <w:szCs w:val="22"/>
          <w:lang w:eastAsia="en-US"/>
          <w:rPrChange w:id="515" w:author="Autor">
            <w:rPr/>
          </w:rPrChange>
        </w:rPr>
        <w:t>Zmluvou</w:t>
      </w:r>
      <w:r w:rsidRPr="00B31021">
        <w:rPr>
          <w:sz w:val="22"/>
          <w:szCs w:val="22"/>
          <w:lang w:eastAsia="en-US"/>
          <w:rPrChange w:id="516" w:author="Autor">
            <w:rPr/>
          </w:rPrChange>
        </w:rPr>
        <w:t xml:space="preserve"> o poskytnutí NFP</w:t>
      </w:r>
      <w:r w:rsidR="004747B9" w:rsidRPr="00B31021">
        <w:rPr>
          <w:sz w:val="22"/>
          <w:szCs w:val="22"/>
          <w:lang w:eastAsia="en-US"/>
          <w:rPrChange w:id="517" w:author="Autor">
            <w:rPr/>
          </w:rPrChange>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518"/>
      <w:r w:rsidR="00120C84" w:rsidRPr="00111B98">
        <w:rPr>
          <w:sz w:val="22"/>
          <w:szCs w:val="22"/>
        </w:rPr>
        <w:t>..................</w:t>
      </w:r>
      <w:commentRangeEnd w:id="518"/>
      <w:r w:rsidR="00EB585C" w:rsidRPr="00111B98">
        <w:rPr>
          <w:rStyle w:val="Odkaznakomentr"/>
        </w:rPr>
        <w:commentReference w:id="518"/>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4DB0B67C" w:rsidR="008C376D" w:rsidRPr="00111B98" w:rsidRDefault="008C376D" w:rsidP="00AD0F62">
      <w:pPr>
        <w:numPr>
          <w:ilvl w:val="1"/>
          <w:numId w:val="4"/>
        </w:numPr>
        <w:spacing w:before="120" w:line="264" w:lineRule="auto"/>
        <w:ind w:hanging="720"/>
        <w:jc w:val="both"/>
        <w:rPr>
          <w:sz w:val="22"/>
          <w:szCs w:val="22"/>
        </w:rPr>
      </w:pPr>
      <w:commentRangeStart w:id="519"/>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si je Prijímateľ vedomý, že dohodnut</w:t>
      </w:r>
      <w:ins w:id="520" w:author="Autor">
        <w:r w:rsidR="006A023D">
          <w:rPr>
            <w:sz w:val="22"/>
            <w:szCs w:val="22"/>
          </w:rPr>
          <w:t>ý</w:t>
        </w:r>
      </w:ins>
      <w:del w:id="521" w:author="Autor">
        <w:r w:rsidRPr="00111B98" w:rsidDel="006A023D">
          <w:rPr>
            <w:sz w:val="22"/>
            <w:szCs w:val="22"/>
          </w:rPr>
          <w:delText>é</w:delText>
        </w:r>
      </w:del>
      <w:r w:rsidRPr="00111B98">
        <w:rPr>
          <w:sz w:val="22"/>
          <w:szCs w:val="22"/>
        </w:rPr>
        <w:t xml:space="preserve"> NFP </w:t>
      </w:r>
      <w:r w:rsidR="00F30D51" w:rsidRPr="00111B98">
        <w:rPr>
          <w:sz w:val="22"/>
          <w:szCs w:val="22"/>
        </w:rPr>
        <w:t>mu bude poskytnut</w:t>
      </w:r>
      <w:ins w:id="522" w:author="Autor">
        <w:r w:rsidR="006A023D">
          <w:rPr>
            <w:sz w:val="22"/>
            <w:szCs w:val="22"/>
          </w:rPr>
          <w:t>ý</w:t>
        </w:r>
      </w:ins>
      <w:del w:id="523" w:author="Autor">
        <w:r w:rsidR="00F30D51" w:rsidRPr="00111B98" w:rsidDel="006A023D">
          <w:rPr>
            <w:sz w:val="22"/>
            <w:szCs w:val="22"/>
          </w:rPr>
          <w:delText>é</w:delText>
        </w:r>
      </w:del>
      <w:r w:rsidR="00F30D51" w:rsidRPr="00111B98">
        <w:rPr>
          <w:sz w:val="22"/>
          <w:szCs w:val="22"/>
        </w:rPr>
        <w:t xml:space="preserve">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519"/>
      <w:r w:rsidR="00120C84" w:rsidRPr="00111B98">
        <w:rPr>
          <w:rStyle w:val="Odkaznakomentr"/>
          <w:sz w:val="22"/>
          <w:szCs w:val="22"/>
        </w:rPr>
        <w:commentReference w:id="519"/>
      </w:r>
    </w:p>
    <w:p w14:paraId="47F3013A" w14:textId="0193721E" w:rsidR="00A62669" w:rsidRPr="00111B98" w:rsidRDefault="00DE72BA" w:rsidP="00A62669">
      <w:pPr>
        <w:numPr>
          <w:ilvl w:val="1"/>
          <w:numId w:val="4"/>
        </w:numPr>
        <w:spacing w:before="120" w:line="264" w:lineRule="auto"/>
        <w:ind w:hanging="720"/>
        <w:jc w:val="both"/>
        <w:rPr>
          <w:sz w:val="22"/>
          <w:szCs w:val="22"/>
        </w:rPr>
      </w:pPr>
      <w:commentRangeStart w:id="524"/>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t xml:space="preserve">vrátiť alebo vymôcť </w:t>
      </w:r>
      <w:r w:rsidR="00B7084E" w:rsidRPr="00111B98">
        <w:rPr>
          <w:sz w:val="22"/>
          <w:szCs w:val="22"/>
        </w:rPr>
        <w:t xml:space="preserve">vrátenie </w:t>
      </w:r>
      <w:del w:id="525" w:author="Autor">
        <w:r w:rsidR="00A62669" w:rsidRPr="00111B98" w:rsidDel="004614A7">
          <w:rPr>
            <w:sz w:val="22"/>
            <w:szCs w:val="22"/>
          </w:rPr>
          <w:delText>takto poskytnutej neoprávnenej</w:delText>
        </w:r>
      </w:del>
      <w:ins w:id="526" w:author="Autor">
        <w:r w:rsidR="004614A7">
          <w:rPr>
            <w:sz w:val="22"/>
            <w:szCs w:val="22"/>
          </w:rPr>
          <w:t>tejto</w:t>
        </w:r>
      </w:ins>
      <w:r w:rsidR="00A62669" w:rsidRPr="00111B98">
        <w:rPr>
          <w:sz w:val="22"/>
          <w:szCs w:val="22"/>
        </w:rPr>
        <w:t xml:space="preserve"> štátnej pomoci</w:t>
      </w:r>
      <w:ins w:id="527" w:author="Autor">
        <w:r w:rsidR="004614A7">
          <w:rPr>
            <w:sz w:val="22"/>
            <w:szCs w:val="22"/>
          </w:rPr>
          <w:t xml:space="preserve"> poskytnutej v rozpore s uplatniteľnými pravidlami vyplývajúcimi z právnych predpisov SR a právnych aktov EÚ,</w:t>
        </w:r>
      </w:ins>
      <w:r w:rsidR="00A62669" w:rsidRPr="00111B98">
        <w:rPr>
          <w:sz w:val="22"/>
          <w:szCs w:val="22"/>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524"/>
      <w:r w:rsidR="00A62133" w:rsidRPr="00111B98">
        <w:rPr>
          <w:rStyle w:val="Odkaznakomentr"/>
          <w:sz w:val="22"/>
          <w:szCs w:val="22"/>
        </w:rPr>
        <w:commentReference w:id="524"/>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A14E80" w:rsidRDefault="00696212">
      <w:pPr>
        <w:pStyle w:val="Nadpis3"/>
        <w:numPr>
          <w:ilvl w:val="0"/>
          <w:numId w:val="57"/>
        </w:numPr>
        <w:ind w:left="426" w:hanging="426"/>
        <w:pPrChange w:id="528" w:author="Autor">
          <w:pPr>
            <w:pStyle w:val="Nadpis3"/>
            <w:numPr>
              <w:numId w:val="4"/>
            </w:numPr>
            <w:tabs>
              <w:tab w:val="num" w:pos="360"/>
            </w:tabs>
            <w:spacing w:before="120" w:after="0" w:line="264" w:lineRule="auto"/>
            <w:ind w:left="360" w:hanging="360"/>
            <w:jc w:val="both"/>
          </w:pPr>
        </w:pPrChange>
      </w:pPr>
      <w:r w:rsidRPr="00A14E80">
        <w:t xml:space="preserve">KOMUNIKÁCIA ZMLUVNÝCH STRÁN A </w:t>
      </w:r>
      <w:r w:rsidR="00486613" w:rsidRPr="00A14E80">
        <w:t>DORUČOVANIE</w:t>
      </w:r>
    </w:p>
    <w:p w14:paraId="638844F3" w14:textId="39A2C2B1" w:rsidR="00EB64C7" w:rsidRPr="00111B98" w:rsidRDefault="00EB64C7" w:rsidP="00AD0F62">
      <w:pPr>
        <w:spacing w:before="120" w:line="264" w:lineRule="auto"/>
        <w:ind w:left="540" w:hanging="540"/>
        <w:jc w:val="both"/>
        <w:rPr>
          <w:sz w:val="22"/>
          <w:szCs w:val="22"/>
        </w:rPr>
      </w:pPr>
      <w:r w:rsidRPr="00111B98">
        <w:rPr>
          <w:sz w:val="22"/>
          <w:szCs w:val="22"/>
        </w:rPr>
        <w:t xml:space="preserve">4.1. </w:t>
      </w:r>
      <w:r w:rsidRPr="00111B98">
        <w:rPr>
          <w:sz w:val="22"/>
          <w:szCs w:val="22"/>
        </w:rPr>
        <w:tab/>
        <w:t>Zmluvné strany sa dohodli, že ich komunikácia súvisiaca so Zmluvou o poskytnutí NFP si pre svoju záväznosť vyžaduje písomnú formu, 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mluvy. Zmluvné strany sa zaväzujú, že budú 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w:t>
      </w:r>
      <w:del w:id="529" w:author="Autor">
        <w:r w:rsidR="00486613" w:rsidRPr="00111B98" w:rsidDel="00A84291">
          <w:rPr>
            <w:sz w:val="22"/>
            <w:szCs w:val="22"/>
          </w:rPr>
          <w:delText xml:space="preserve">najmä </w:delText>
        </w:r>
      </w:del>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62E2A" w:rsidRPr="00111B98">
        <w:rPr>
          <w:sz w:val="22"/>
          <w:szCs w:val="22"/>
        </w:rPr>
        <w:t xml:space="preserve">, alebo </w:t>
      </w:r>
      <w:r w:rsidR="0054070D" w:rsidRPr="00111B98">
        <w:rPr>
          <w:sz w:val="22"/>
          <w:szCs w:val="22"/>
        </w:rPr>
        <w:t xml:space="preserve">v elektronickej podobe </w:t>
      </w:r>
      <w:r w:rsidR="00A912E1" w:rsidRPr="00111B98">
        <w:rPr>
          <w:sz w:val="22"/>
          <w:szCs w:val="22"/>
        </w:rPr>
        <w:t>podľa odseku 4.2 tohto článku</w:t>
      </w:r>
      <w:r w:rsidR="004B7FA6" w:rsidRPr="00111B98">
        <w:rPr>
          <w:sz w:val="22"/>
          <w:szCs w:val="22"/>
        </w:rPr>
        <w:t>.</w:t>
      </w:r>
    </w:p>
    <w:p w14:paraId="7DC9F7AA" w14:textId="51119449"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455EC5" w:rsidRPr="008A3544">
        <w:rPr>
          <w:sz w:val="22"/>
          <w:szCs w:val="22"/>
        </w:rPr>
        <w:t xml:space="preserve">Zmluvné strany sa dohodli, že ich komunikácia môže prebiehať alternatívne v elektronickej podobe, a to najmä v prípade </w:t>
      </w:r>
      <w:r w:rsidR="00B57BA2">
        <w:rPr>
          <w:sz w:val="22"/>
          <w:szCs w:val="22"/>
        </w:rPr>
        <w:t>bežne</w:t>
      </w:r>
      <w:r w:rsidR="00455EC5" w:rsidRPr="008A3544">
        <w:rPr>
          <w:sz w:val="22"/>
          <w:szCs w:val="22"/>
        </w:rPr>
        <w:t>j komunikácie prostredníctvom elektronickej správy (e-mailu), v ostatných prípadoch prostredníctvom ITMS</w:t>
      </w:r>
      <w:del w:id="530" w:author="Autor">
        <w:r w:rsidR="00455EC5" w:rsidRPr="008A3544" w:rsidDel="00C93844">
          <w:rPr>
            <w:sz w:val="22"/>
            <w:szCs w:val="22"/>
          </w:rPr>
          <w:delText xml:space="preserve"> </w:delText>
        </w:r>
      </w:del>
      <w:r w:rsidR="00455EC5" w:rsidRPr="008A3544">
        <w:rPr>
          <w:sz w:val="22"/>
          <w:szCs w:val="22"/>
        </w:rPr>
        <w:t xml:space="preserve">2014+ </w:t>
      </w:r>
      <w:ins w:id="531" w:author="Autor">
        <w:r w:rsidR="00563D5C">
          <w:rPr>
            <w:sz w:val="22"/>
            <w:szCs w:val="22"/>
          </w:rPr>
          <w:t xml:space="preserve">(netýka sa elektronického podania v ITMS2014+, ktoré je považované za podanie prostredníctvom </w:t>
        </w:r>
        <w:r w:rsidR="00563D5C" w:rsidRPr="008A3544">
          <w:rPr>
            <w:sz w:val="22"/>
            <w:szCs w:val="22"/>
          </w:rPr>
          <w:t>Ústredného portálu verejnej správy</w:t>
        </w:r>
        <w:r w:rsidR="00563D5C">
          <w:rPr>
            <w:sz w:val="22"/>
            <w:szCs w:val="22"/>
          </w:rPr>
          <w:t xml:space="preserve">) </w:t>
        </w:r>
      </w:ins>
      <w:r w:rsidR="00455EC5" w:rsidRPr="008A3544">
        <w:rPr>
          <w:sz w:val="22"/>
          <w:szCs w:val="22"/>
        </w:rPr>
        <w:t>alebo 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D92CD7">
        <w:rPr>
          <w:sz w:val="22"/>
          <w:szCs w:val="22"/>
        </w:rPr>
        <w:t xml:space="preserve">Elektronická komunikácia prostredníctvom </w:t>
      </w:r>
      <w:r w:rsidR="00D92CD7" w:rsidRPr="00AD0F62">
        <w:rPr>
          <w:sz w:val="22"/>
          <w:szCs w:val="22"/>
        </w:rPr>
        <w:t>ITMS</w:t>
      </w:r>
      <w:r w:rsidR="00D92CD7">
        <w:rPr>
          <w:sz w:val="22"/>
          <w:szCs w:val="22"/>
        </w:rPr>
        <w:t xml:space="preserve">2014+ predstavuje aj </w:t>
      </w:r>
      <w:r w:rsidR="00D92CD7" w:rsidRPr="00AD0F62">
        <w:rPr>
          <w:sz w:val="22"/>
          <w:szCs w:val="22"/>
        </w:rPr>
        <w:t>podporný spôsob k písomnej komunikácii</w:t>
      </w:r>
      <w:r w:rsidR="00D92CD7">
        <w:rPr>
          <w:sz w:val="22"/>
          <w:szCs w:val="22"/>
        </w:rPr>
        <w:t xml:space="preserve"> v listinnej podobe.</w:t>
      </w:r>
      <w:r w:rsidR="00D92CD7" w:rsidRPr="00AD0F62">
        <w:rPr>
          <w:sz w:val="22"/>
          <w:szCs w:val="22"/>
        </w:rPr>
        <w:t xml:space="preserve"> </w:t>
      </w:r>
      <w:r w:rsidR="00486613" w:rsidRPr="00111B98">
        <w:rPr>
          <w:sz w:val="22"/>
          <w:szCs w:val="22"/>
        </w:rPr>
        <w:t xml:space="preserve">Prijímateľ súhlasí s tým, aby po splnení všetkých technických podmienok pre zavedenie elektronickej komunikácie </w:t>
      </w:r>
      <w:r w:rsidR="00043ABB" w:rsidRPr="00111B98">
        <w:rPr>
          <w:sz w:val="22"/>
          <w:szCs w:val="22"/>
        </w:rPr>
        <w:t xml:space="preserve">prostredníctvom ITMS2014+ </w:t>
      </w:r>
      <w:r w:rsidR="00486613" w:rsidRPr="00111B98">
        <w:rPr>
          <w:sz w:val="22"/>
          <w:szCs w:val="22"/>
        </w:rPr>
        <w:t xml:space="preserve">ako preferovaného spôsobu komunikácie Zmluvných strán Poskytovateľ vydal usmernenie týkajúce sa komunikácie, ktoré bude pre </w:t>
      </w:r>
      <w:r w:rsidR="006D211B" w:rsidRPr="00111B98">
        <w:rPr>
          <w:sz w:val="22"/>
          <w:szCs w:val="22"/>
        </w:rPr>
        <w:t xml:space="preserve">Zmluvné </w:t>
      </w:r>
      <w:r w:rsidR="00486613" w:rsidRPr="00111B98">
        <w:rPr>
          <w:sz w:val="22"/>
          <w:szCs w:val="22"/>
        </w:rPr>
        <w:t>strany záväzné.</w:t>
      </w:r>
    </w:p>
    <w:p w14:paraId="482F2959" w14:textId="68023834" w:rsidR="00EB64C7" w:rsidRPr="00111B98" w:rsidRDefault="00EB64C7" w:rsidP="00AD0F62">
      <w:pPr>
        <w:spacing w:before="120" w:line="264" w:lineRule="auto"/>
        <w:ind w:left="540" w:hanging="540"/>
        <w:jc w:val="both"/>
        <w:rPr>
          <w:sz w:val="22"/>
          <w:szCs w:val="22"/>
        </w:rPr>
      </w:pPr>
      <w:r w:rsidRPr="00111B98">
        <w:rPr>
          <w:sz w:val="22"/>
          <w:szCs w:val="22"/>
        </w:rPr>
        <w:t>4.3</w:t>
      </w:r>
      <w:r w:rsidRPr="00111B98">
        <w:rPr>
          <w:sz w:val="22"/>
          <w:szCs w:val="22"/>
        </w:rPr>
        <w:tab/>
        <w:t xml:space="preserve">Poskytovateľ môže určiť, že </w:t>
      </w:r>
      <w:r w:rsidR="00043ABB" w:rsidRPr="00111B98">
        <w:rPr>
          <w:sz w:val="22"/>
          <w:szCs w:val="22"/>
        </w:rPr>
        <w:t xml:space="preserve">bežná </w:t>
      </w:r>
      <w:r w:rsidRPr="00111B98">
        <w:rPr>
          <w:sz w:val="22"/>
          <w:szCs w:val="22"/>
        </w:rPr>
        <w:t xml:space="preserve">vzájomná komunikácia </w:t>
      </w:r>
      <w:r w:rsidR="00043ABB" w:rsidRPr="00111B98">
        <w:rPr>
          <w:sz w:val="22"/>
          <w:szCs w:val="22"/>
        </w:rPr>
        <w:t xml:space="preserve">Zmluvných strán </w:t>
      </w:r>
      <w:r w:rsidRPr="00111B98">
        <w:rPr>
          <w:sz w:val="22"/>
          <w:szCs w:val="22"/>
        </w:rPr>
        <w:t>súvisiaca so</w:t>
      </w:r>
      <w:r w:rsidR="00633485" w:rsidRPr="00111B98">
        <w:rPr>
          <w:sz w:val="22"/>
          <w:szCs w:val="22"/>
        </w:rPr>
        <w:t> </w:t>
      </w:r>
      <w:r w:rsidRPr="00111B98">
        <w:rPr>
          <w:sz w:val="22"/>
          <w:szCs w:val="22"/>
        </w:rPr>
        <w:t>Zmluvou o poskytnutí NFP  bude prebiehať prostredníctvom e</w:t>
      </w:r>
      <w:r w:rsidR="00633485" w:rsidRPr="00111B98">
        <w:rPr>
          <w:sz w:val="22"/>
          <w:szCs w:val="22"/>
        </w:rPr>
        <w:t>-</w:t>
      </w:r>
      <w:r w:rsidRPr="00111B98">
        <w:rPr>
          <w:sz w:val="22"/>
          <w:szCs w:val="22"/>
        </w:rPr>
        <w:t>mailu a zároveň môže určiť aj podmienky takejto komunikácie. Aj v rámci týchto foriem komunikácie je Prijímateľ povinný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1D5235" w:rsidRPr="00111B98">
        <w:rPr>
          <w:sz w:val="22"/>
          <w:szCs w:val="22"/>
        </w:rPr>
        <w:t>zmluvy</w:t>
      </w:r>
      <w:r w:rsidRPr="00111B98">
        <w:rPr>
          <w:sz w:val="22"/>
          <w:szCs w:val="22"/>
        </w:rPr>
        <w:t>.</w:t>
      </w:r>
      <w:r w:rsidR="00486613" w:rsidRPr="00111B98">
        <w:rPr>
          <w:sz w:val="22"/>
          <w:szCs w:val="22"/>
        </w:rPr>
        <w:t xml:space="preserve"> Zmluvné strany si zároveň dohodli ako mimoriadny spôsob doručovania písomných zásielok </w:t>
      </w:r>
      <w:r w:rsidR="00A44AA9" w:rsidRPr="00111B98">
        <w:rPr>
          <w:sz w:val="22"/>
          <w:szCs w:val="22"/>
        </w:rPr>
        <w:t xml:space="preserve">v listinnej podobe </w:t>
      </w:r>
      <w:r w:rsidR="00486613" w:rsidRPr="00111B98">
        <w:rPr>
          <w:sz w:val="22"/>
          <w:szCs w:val="22"/>
        </w:rPr>
        <w:t>doručovanie osobne alebo prostredníctvom kuriéra; takéto doručenie Poskytovateľovi je možné výlučne v úradných hodinách podateľne Poskytovateľa zverejnených verejne prístupným spôsobom.</w:t>
      </w:r>
    </w:p>
    <w:p w14:paraId="54520715" w14:textId="77777777" w:rsidR="00486613" w:rsidRPr="00111B98" w:rsidRDefault="00486613" w:rsidP="00AD0F62">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7778" w:rsidRPr="00111B98">
        <w:rPr>
          <w:sz w:val="22"/>
          <w:szCs w:val="22"/>
        </w:rPr>
        <w:t>O</w:t>
      </w:r>
      <w:r w:rsidR="00EB0534" w:rsidRPr="00111B98">
        <w:rPr>
          <w:sz w:val="22"/>
          <w:szCs w:val="22"/>
        </w:rPr>
        <w:t xml:space="preserve">známenie, výzva, žiadosť alebo iný dokument (ďalej ako „písomnosť“) zasielaný druhej Zmluvnej strane v písomnej forme </w:t>
      </w:r>
      <w:r w:rsidR="00A44AA9" w:rsidRPr="00111B98">
        <w:rPr>
          <w:sz w:val="22"/>
          <w:szCs w:val="22"/>
        </w:rPr>
        <w:t xml:space="preserve">v listinnej podobe </w:t>
      </w:r>
      <w:r w:rsidR="000F7778" w:rsidRPr="00111B98">
        <w:rPr>
          <w:sz w:val="22"/>
          <w:szCs w:val="22"/>
        </w:rPr>
        <w:t>podľa Zmluvy o poskytnutí NFP, 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65A52E4F" w:rsidR="00486613" w:rsidRPr="00111B98" w:rsidRDefault="00F458DB" w:rsidP="00EB0534">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77777777" w:rsidR="00EB0534" w:rsidRPr="00111B98" w:rsidRDefault="00F50B5E" w:rsidP="00EB0534">
      <w:pPr>
        <w:numPr>
          <w:ilvl w:val="1"/>
          <w:numId w:val="42"/>
        </w:numPr>
        <w:spacing w:before="120" w:line="252" w:lineRule="auto"/>
        <w:jc w:val="both"/>
        <w:rPr>
          <w:sz w:val="22"/>
          <w:szCs w:val="22"/>
        </w:rPr>
      </w:pPr>
      <w:r w:rsidRPr="00111B98">
        <w:rPr>
          <w:sz w:val="22"/>
          <w:szCs w:val="22"/>
        </w:rPr>
        <w:t xml:space="preserve">odopretiu </w:t>
      </w:r>
      <w:r w:rsidR="00486613" w:rsidRPr="00111B98">
        <w:rPr>
          <w:sz w:val="22"/>
          <w:szCs w:val="22"/>
        </w:rPr>
        <w:t xml:space="preserve">prijatia písomnosti, v prípade odopretia prevziať písomnosť doručovanú poštou alebo osobným doručením, </w:t>
      </w:r>
    </w:p>
    <w:p w14:paraId="338B1F57" w14:textId="77777777" w:rsidR="00EB0534" w:rsidRPr="00111B98" w:rsidRDefault="00486613" w:rsidP="00EB0534">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7EA5677D" w:rsidR="000F7778" w:rsidRDefault="00EB0534" w:rsidP="00EB0534">
      <w:pPr>
        <w:spacing w:before="120" w:line="264" w:lineRule="auto"/>
        <w:ind w:left="567" w:hanging="567"/>
        <w:jc w:val="both"/>
        <w:rPr>
          <w:sz w:val="22"/>
          <w:szCs w:val="22"/>
        </w:rPr>
      </w:pPr>
      <w:r w:rsidRPr="00111B98">
        <w:rPr>
          <w:sz w:val="22"/>
          <w:szCs w:val="22"/>
        </w:rPr>
        <w:t>4.</w:t>
      </w:r>
      <w:r w:rsidR="000F7778" w:rsidRPr="00111B98">
        <w:rPr>
          <w:sz w:val="22"/>
          <w:szCs w:val="22"/>
        </w:rPr>
        <w:t xml:space="preserve">5 </w:t>
      </w:r>
      <w:r w:rsidRPr="00111B98">
        <w:rPr>
          <w:sz w:val="22"/>
          <w:szCs w:val="22"/>
        </w:rPr>
        <w:tab/>
      </w:r>
      <w:ins w:id="532" w:author="Autor">
        <w:r w:rsidR="00751112" w:rsidRPr="00751112">
          <w:rPr>
            <w:sz w:val="22"/>
            <w:szCs w:val="22"/>
          </w:rPr>
          <w:t xml:space="preserve">Návrh čiastkovej správy z kontroly/návrh správy z kontroly v zmysle článku 12 odsek 2 VZP sa považuje pre účely Zmluvy o poskytnutí NFP za doručený dňom jeho prevzatia Prijímateľom.  Návrh čiastkovej správy z kontroly/návrh správy z kontroly v zmysle článku 12 odsek 2 VZP sa považuje pre účely Zmluvy o poskytnutí NFP za doručený aj v prípade, ak ho Prijímateľ odmietne prevziať, a to dňom odmietnutia jeho prevzatia. Ak návrh </w:t>
        </w:r>
        <w:r w:rsidR="007C4F67">
          <w:rPr>
            <w:sz w:val="22"/>
            <w:szCs w:val="22"/>
          </w:rPr>
          <w:t xml:space="preserve">čiastkovej </w:t>
        </w:r>
        <w:r w:rsidR="00751112" w:rsidRPr="00751112">
          <w:rPr>
            <w:sz w:val="22"/>
            <w:szCs w:val="22"/>
          </w:rPr>
          <w:t xml:space="preserve">správy </w:t>
        </w:r>
        <w:r w:rsidR="007C4F67">
          <w:rPr>
            <w:sz w:val="22"/>
            <w:szCs w:val="22"/>
          </w:rPr>
          <w:t>z kontroly/</w:t>
        </w:r>
        <w:r w:rsidR="00751112" w:rsidRPr="00751112">
          <w:rPr>
            <w:sz w:val="22"/>
            <w:szCs w:val="22"/>
          </w:rPr>
          <w:t>návrh správy  kontroly nemožno doručiť na adresu Prijímateľa</w:t>
        </w:r>
        <w:r w:rsidR="007C4F67">
          <w:rPr>
            <w:sz w:val="22"/>
            <w:szCs w:val="22"/>
          </w:rPr>
          <w:t xml:space="preserve"> uvedenú v záhlaví podľa odseku 4.1 tohto článku</w:t>
        </w:r>
        <w:r w:rsidR="00751112" w:rsidRPr="00751112">
          <w:rPr>
            <w:sz w:val="22"/>
            <w:szCs w:val="22"/>
          </w:rPr>
          <w:t>,</w:t>
        </w:r>
        <w:r w:rsidR="007C4F67">
          <w:rPr>
            <w:sz w:val="22"/>
            <w:szCs w:val="22"/>
          </w:rPr>
          <w:t xml:space="preserve"> prípadne ak došlo k oznámeniu zmeny adresy v súlade s článkom 6 zmluvy, na takto oznámenú adresu, považujú sa</w:t>
        </w:r>
        <w:r w:rsidR="00751112" w:rsidRPr="00751112">
          <w:rPr>
            <w:sz w:val="22"/>
            <w:szCs w:val="22"/>
          </w:rPr>
          <w:t xml:space="preserve"> tieto návrhy za doručené dňom vrátenia nedoručeného návrhu čiastkovej správy alebo návrhu správy Poskytovateľovi, aj keď sa o tom Prijímateľ nedozvedel (fikcia doručenia).</w:t>
        </w:r>
        <w:r w:rsidR="00751112">
          <w:rPr>
            <w:sz w:val="22"/>
            <w:szCs w:val="22"/>
          </w:rPr>
          <w:t xml:space="preserve"> </w:t>
        </w:r>
      </w:ins>
      <w:del w:id="533" w:author="Autor">
        <w:r w:rsidR="000F7778" w:rsidRPr="00111B98" w:rsidDel="00751112">
          <w:rPr>
            <w:sz w:val="22"/>
            <w:szCs w:val="22"/>
          </w:rPr>
          <w:delText xml:space="preserve">Návrh </w:delText>
        </w:r>
        <w:r w:rsidR="0033051C" w:rsidRPr="00111B98" w:rsidDel="00751112">
          <w:delText>čiastkovej správy</w:delText>
        </w:r>
        <w:r w:rsidR="00266FC5" w:rsidRPr="00111B98" w:rsidDel="00751112">
          <w:delText xml:space="preserve"> z kontroly</w:delText>
        </w:r>
        <w:r w:rsidR="0033051C" w:rsidRPr="00111B98" w:rsidDel="00751112">
          <w:delText xml:space="preserve">/návrh </w:delText>
        </w:r>
        <w:r w:rsidR="000F7778" w:rsidRPr="00111B98" w:rsidDel="00751112">
          <w:rPr>
            <w:sz w:val="22"/>
            <w:szCs w:val="22"/>
          </w:rPr>
          <w:delText>správy z kontroly v zmysle článku 12 ods</w:delText>
        </w:r>
        <w:r w:rsidR="00AC10F0" w:rsidRPr="00111B98" w:rsidDel="00751112">
          <w:rPr>
            <w:sz w:val="22"/>
            <w:szCs w:val="22"/>
          </w:rPr>
          <w:delText>ek</w:delText>
        </w:r>
        <w:r w:rsidR="000F7778" w:rsidRPr="00111B98" w:rsidDel="00751112">
          <w:rPr>
            <w:sz w:val="22"/>
            <w:szCs w:val="22"/>
          </w:rPr>
          <w:delText xml:space="preserve"> 2 VZP </w:delText>
        </w:r>
        <w:r w:rsidR="000F7778" w:rsidRPr="00111B98" w:rsidDel="00904F54">
          <w:rPr>
            <w:sz w:val="22"/>
            <w:szCs w:val="22"/>
          </w:rPr>
          <w:delText xml:space="preserve">zasielaný </w:delText>
        </w:r>
        <w:r w:rsidR="00043ABB" w:rsidRPr="00111B98" w:rsidDel="00904F54">
          <w:rPr>
            <w:sz w:val="22"/>
            <w:szCs w:val="22"/>
          </w:rPr>
          <w:delText>Prijímateľovi</w:delText>
        </w:r>
        <w:r w:rsidR="000F7778" w:rsidRPr="00111B98" w:rsidDel="00904F54">
          <w:rPr>
            <w:sz w:val="22"/>
            <w:szCs w:val="22"/>
          </w:rPr>
          <w:delText xml:space="preserve"> v písomnej forme sa považuje pre účely Zmluvy o poskytnutí NFP za doručený </w:delText>
        </w:r>
        <w:r w:rsidR="001118FB" w:rsidRPr="00111B98" w:rsidDel="00904F54">
          <w:rPr>
            <w:sz w:val="22"/>
            <w:szCs w:val="22"/>
          </w:rPr>
          <w:delText xml:space="preserve">dňom jeho prevzatia Prijímateľom. </w:delText>
        </w:r>
        <w:r w:rsidR="00B17B29" w:rsidRPr="00111B98" w:rsidDel="00904F54">
          <w:rPr>
            <w:sz w:val="22"/>
            <w:szCs w:val="22"/>
          </w:rPr>
          <w:delText xml:space="preserve">Ak došlo k </w:delText>
        </w:r>
        <w:r w:rsidR="001118FB" w:rsidRPr="00111B98" w:rsidDel="00904F54">
          <w:rPr>
            <w:sz w:val="22"/>
            <w:szCs w:val="22"/>
          </w:rPr>
          <w:delText xml:space="preserve"> odmietnuti</w:delText>
        </w:r>
        <w:r w:rsidR="00B17B29" w:rsidRPr="00111B98" w:rsidDel="00904F54">
          <w:rPr>
            <w:sz w:val="22"/>
            <w:szCs w:val="22"/>
          </w:rPr>
          <w:delText>u</w:delText>
        </w:r>
        <w:r w:rsidR="001118FB" w:rsidRPr="00111B98" w:rsidDel="00904F54">
          <w:rPr>
            <w:sz w:val="22"/>
            <w:szCs w:val="22"/>
          </w:rPr>
          <w:delText xml:space="preserve"> prevzatia a</w:delText>
        </w:r>
        <w:r w:rsidR="00B17B29" w:rsidRPr="00111B98" w:rsidDel="00904F54">
          <w:rPr>
            <w:sz w:val="22"/>
            <w:szCs w:val="22"/>
          </w:rPr>
          <w:delText>lebo k</w:delText>
        </w:r>
        <w:r w:rsidR="001118FB" w:rsidRPr="00111B98" w:rsidDel="00904F54">
          <w:rPr>
            <w:sz w:val="22"/>
            <w:szCs w:val="22"/>
          </w:rPr>
          <w:delText xml:space="preserve"> nemožnosti doručenia </w:delText>
        </w:r>
        <w:r w:rsidR="00B17B29" w:rsidRPr="00111B98" w:rsidDel="00904F54">
          <w:rPr>
            <w:sz w:val="22"/>
            <w:szCs w:val="22"/>
          </w:rPr>
          <w:delText>takéhoto návrhu čiastkovej správy z kontroly/návrhu správy z </w:delText>
        </w:r>
      </w:del>
      <w:ins w:id="534" w:author="Autor">
        <w:del w:id="535" w:author="Autor">
          <w:r w:rsidR="00635612" w:rsidDel="00904F54">
            <w:rPr>
              <w:sz w:val="22"/>
              <w:szCs w:val="22"/>
            </w:rPr>
            <w:delText> </w:delText>
          </w:r>
        </w:del>
      </w:ins>
      <w:del w:id="536" w:author="Autor">
        <w:r w:rsidR="00B17B29" w:rsidRPr="00111B98" w:rsidDel="00904F54">
          <w:rPr>
            <w:sz w:val="22"/>
            <w:szCs w:val="22"/>
          </w:rPr>
          <w:delText xml:space="preserve">kontroly, tieto sa považujú pre účely Zmluvy o poskytnutí NFP za doručené </w:delText>
        </w:r>
        <w:r w:rsidR="001118FB" w:rsidRPr="00111B98" w:rsidDel="00904F54">
          <w:rPr>
            <w:sz w:val="22"/>
            <w:szCs w:val="22"/>
          </w:rPr>
          <w:delText xml:space="preserve"> </w:delText>
        </w:r>
        <w:r w:rsidR="00B17B29" w:rsidRPr="00111B98" w:rsidDel="00904F54">
          <w:rPr>
            <w:sz w:val="22"/>
            <w:szCs w:val="22"/>
          </w:rPr>
          <w:delText xml:space="preserve">uplynutím troch kalendárnych dní od neúspešného doručenia návrhu čiastkovej správy z kontroly/návrhu správy z kontroly Prijímateľovi </w:delText>
        </w:r>
        <w:r w:rsidR="000F7778" w:rsidRPr="00111B98" w:rsidDel="00904F54">
          <w:rPr>
            <w:sz w:val="22"/>
            <w:szCs w:val="22"/>
          </w:rPr>
          <w:delText xml:space="preserve">v súlade s pravidlami doručovania písomností upravenými v § </w:delText>
        </w:r>
        <w:r w:rsidR="00A44AA9" w:rsidRPr="00111B98" w:rsidDel="00904F54">
          <w:rPr>
            <w:sz w:val="22"/>
            <w:szCs w:val="22"/>
          </w:rPr>
          <w:delText xml:space="preserve"> 20 ods</w:delText>
        </w:r>
        <w:r w:rsidR="00AC10F0" w:rsidRPr="00111B98" w:rsidDel="00904F54">
          <w:rPr>
            <w:sz w:val="22"/>
            <w:szCs w:val="22"/>
          </w:rPr>
          <w:delText>ek</w:delText>
        </w:r>
        <w:r w:rsidR="00A44AA9" w:rsidRPr="00111B98" w:rsidDel="00904F54">
          <w:rPr>
            <w:sz w:val="22"/>
            <w:szCs w:val="22"/>
          </w:rPr>
          <w:delText xml:space="preserve"> 6 Zákona o finančnej kontrole a audite, v dôsledku čoho sa </w:delText>
        </w:r>
        <w:r w:rsidR="000F7778" w:rsidRPr="00111B98" w:rsidDel="00904F54">
          <w:rPr>
            <w:sz w:val="22"/>
            <w:szCs w:val="22"/>
          </w:rPr>
          <w:delText xml:space="preserve">Zmluvné strany výslovne dohodli, že </w:delText>
        </w:r>
        <w:r w:rsidR="00A44AA9" w:rsidRPr="00111B98" w:rsidDel="00904F54">
          <w:rPr>
            <w:sz w:val="22"/>
            <w:szCs w:val="22"/>
          </w:rPr>
          <w:delText xml:space="preserve">ak je </w:delText>
        </w:r>
        <w:r w:rsidR="000F7778" w:rsidRPr="00111B98" w:rsidDel="00904F54">
          <w:rPr>
            <w:sz w:val="22"/>
            <w:szCs w:val="22"/>
          </w:rPr>
          <w:delText xml:space="preserve">návrh </w:delText>
        </w:r>
        <w:r w:rsidR="0033051C" w:rsidRPr="00111B98" w:rsidDel="00904F54">
          <w:rPr>
            <w:sz w:val="22"/>
            <w:szCs w:val="22"/>
          </w:rPr>
          <w:delText>čiastkovej správy</w:delText>
        </w:r>
        <w:r w:rsidR="00266FC5" w:rsidRPr="00111B98" w:rsidDel="00904F54">
          <w:rPr>
            <w:sz w:val="22"/>
            <w:szCs w:val="22"/>
          </w:rPr>
          <w:delText xml:space="preserve"> z kontroly</w:delText>
        </w:r>
        <w:r w:rsidR="0033051C" w:rsidRPr="00111B98" w:rsidDel="00904F54">
          <w:rPr>
            <w:sz w:val="22"/>
            <w:szCs w:val="22"/>
          </w:rPr>
          <w:delText xml:space="preserve">/návrh </w:delText>
        </w:r>
        <w:r w:rsidR="000F7778" w:rsidRPr="00111B98" w:rsidDel="00904F54">
          <w:rPr>
            <w:sz w:val="22"/>
            <w:szCs w:val="22"/>
          </w:rPr>
          <w:delText>správy z kontroly doručovaný doporučenou zásielkou s</w:delText>
        </w:r>
        <w:r w:rsidR="00A44AA9" w:rsidRPr="00111B98" w:rsidDel="00904F54">
          <w:rPr>
            <w:sz w:val="22"/>
            <w:szCs w:val="22"/>
          </w:rPr>
          <w:delText> </w:delText>
        </w:r>
        <w:r w:rsidR="000F7778" w:rsidRPr="00111B98" w:rsidDel="00904F54">
          <w:rPr>
            <w:sz w:val="22"/>
            <w:szCs w:val="22"/>
          </w:rPr>
          <w:delText>doručenkou</w:delText>
        </w:r>
        <w:r w:rsidR="00A44AA9" w:rsidRPr="00111B98" w:rsidDel="00904F54">
          <w:rPr>
            <w:sz w:val="22"/>
            <w:szCs w:val="22"/>
          </w:rPr>
          <w:delText xml:space="preserve">, </w:delText>
        </w:r>
        <w:r w:rsidR="000F7778" w:rsidRPr="00111B98" w:rsidDel="00904F54">
          <w:rPr>
            <w:sz w:val="22"/>
            <w:szCs w:val="22"/>
          </w:rPr>
          <w:delText>úložn</w:delText>
        </w:r>
        <w:r w:rsidR="00A44AA9" w:rsidRPr="00111B98" w:rsidDel="00904F54">
          <w:rPr>
            <w:sz w:val="22"/>
            <w:szCs w:val="22"/>
          </w:rPr>
          <w:delText>á</w:delText>
        </w:r>
        <w:r w:rsidR="000F7778" w:rsidRPr="00111B98" w:rsidDel="00904F54">
          <w:rPr>
            <w:sz w:val="22"/>
            <w:szCs w:val="22"/>
          </w:rPr>
          <w:delText xml:space="preserve"> (odbern</w:delText>
        </w:r>
        <w:r w:rsidR="00A44AA9" w:rsidRPr="00111B98" w:rsidDel="00904F54">
          <w:rPr>
            <w:sz w:val="22"/>
            <w:szCs w:val="22"/>
          </w:rPr>
          <w:delText>á</w:delText>
        </w:r>
        <w:r w:rsidR="000F7778" w:rsidRPr="00111B98" w:rsidDel="00904F54">
          <w:rPr>
            <w:sz w:val="22"/>
            <w:szCs w:val="22"/>
          </w:rPr>
          <w:delText>) lehot</w:delText>
        </w:r>
        <w:r w:rsidR="00A44AA9" w:rsidRPr="00111B98" w:rsidDel="00904F54">
          <w:rPr>
            <w:sz w:val="22"/>
            <w:szCs w:val="22"/>
          </w:rPr>
          <w:delText>a je</w:delText>
        </w:r>
        <w:r w:rsidR="000F7778" w:rsidRPr="00111B98" w:rsidDel="00904F54">
          <w:rPr>
            <w:sz w:val="22"/>
            <w:szCs w:val="22"/>
          </w:rPr>
          <w:delText xml:space="preserve"> 3 kalendárne dni.</w:delText>
        </w:r>
      </w:del>
      <w:bookmarkStart w:id="537" w:name="_GoBack"/>
      <w:bookmarkEnd w:id="537"/>
    </w:p>
    <w:p w14:paraId="05A31079" w14:textId="2D0FDCA9"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Pr="00111B98">
        <w:rPr>
          <w:bCs/>
          <w:sz w:val="22"/>
          <w:szCs w:val="22"/>
        </w:rPr>
        <w:t>V prípade doručovania Správy o zistenej nezrovnalosti Prijímateľovi prostredníctvom ITMS</w:t>
      </w:r>
      <w:del w:id="538" w:author="Autor">
        <w:r w:rsidRPr="00111B98" w:rsidDel="00C93844">
          <w:rPr>
            <w:bCs/>
            <w:sz w:val="22"/>
            <w:szCs w:val="22"/>
          </w:rPr>
          <w:delText xml:space="preserve"> </w:delText>
        </w:r>
      </w:del>
      <w:r w:rsidRPr="00111B98">
        <w:rPr>
          <w:bCs/>
          <w:sz w:val="22"/>
          <w:szCs w:val="22"/>
        </w:rPr>
        <w:t>2014+, sa bude táto považovať za doručenú momentom zverejnenia nezrovnalosti vo verejnej časti ITMS2014+</w:t>
      </w:r>
      <w:r w:rsidR="00A24408">
        <w:rPr>
          <w:bCs/>
          <w:sz w:val="22"/>
          <w:szCs w:val="22"/>
        </w:rPr>
        <w:t>.</w:t>
      </w:r>
    </w:p>
    <w:p w14:paraId="19B4BC55" w14:textId="3354DCF3"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w:t>
      </w:r>
      <w:commentRangeStart w:id="539"/>
      <w:r w:rsidR="00F931CC" w:rsidRPr="00111B98">
        <w:rPr>
          <w:bCs/>
          <w:sz w:val="22"/>
          <w:szCs w:val="22"/>
        </w:rPr>
        <w:t>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EB0534" w:rsidRPr="00111B98">
        <w:rPr>
          <w:bCs/>
          <w:sz w:val="22"/>
          <w:szCs w:val="22"/>
        </w:rPr>
        <w:t>.</w:t>
      </w:r>
      <w:r w:rsidR="00823C4B" w:rsidRPr="00111B98">
        <w:rPr>
          <w:bCs/>
          <w:sz w:val="22"/>
          <w:szCs w:val="22"/>
        </w:rPr>
        <w:t xml:space="preserve"> </w:t>
      </w:r>
      <w:commentRangeEnd w:id="539"/>
      <w:r w:rsidR="00CD523E">
        <w:rPr>
          <w:rStyle w:val="Odkaznakomentr"/>
        </w:rPr>
        <w:commentReference w:id="539"/>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59AD3463" w:rsidR="006B7DE9" w:rsidRPr="006B7DE9"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7095AFC9" w:rsidR="00696212" w:rsidRPr="00111B98" w:rsidRDefault="00EB0534" w:rsidP="00EB0534">
      <w:pPr>
        <w:spacing w:before="120" w:line="264" w:lineRule="auto"/>
        <w:ind w:left="540" w:hanging="540"/>
        <w:jc w:val="both"/>
        <w:rP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A14E80" w:rsidRDefault="004938A2">
      <w:pPr>
        <w:pStyle w:val="Nadpis3"/>
        <w:numPr>
          <w:ilvl w:val="0"/>
          <w:numId w:val="57"/>
        </w:numPr>
        <w:ind w:left="426" w:hanging="426"/>
        <w:pPrChange w:id="540" w:author="Autor">
          <w:pPr>
            <w:pStyle w:val="Nadpis3"/>
            <w:numPr>
              <w:numId w:val="4"/>
            </w:numPr>
            <w:tabs>
              <w:tab w:val="num" w:pos="360"/>
            </w:tabs>
            <w:spacing w:before="120" w:after="0" w:line="264" w:lineRule="auto"/>
            <w:ind w:left="360" w:hanging="360"/>
            <w:jc w:val="both"/>
          </w:pPr>
        </w:pPrChange>
      </w:pPr>
      <w:r w:rsidRPr="00A14E80">
        <w:t>OSOBITNÉ DOJEDNANIA</w:t>
      </w:r>
    </w:p>
    <w:p w14:paraId="5EBB6990" w14:textId="77777777"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541"/>
      <w:r w:rsidR="002054F9" w:rsidRPr="00111B98">
        <w:rPr>
          <w:sz w:val="22"/>
          <w:szCs w:val="22"/>
        </w:rPr>
        <w:t>........</w:t>
      </w:r>
      <w:commentRangeEnd w:id="541"/>
      <w:r w:rsidR="002054F9" w:rsidRPr="00111B98">
        <w:rPr>
          <w:rStyle w:val="Odkaznakomentr"/>
        </w:rPr>
        <w:commentReference w:id="541"/>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542"/>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542"/>
      <w:r w:rsidR="00AD67FD" w:rsidRPr="00111B98">
        <w:rPr>
          <w:rStyle w:val="Odkaznakomentr"/>
        </w:rPr>
        <w:commentReference w:id="542"/>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543"/>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543"/>
      <w:r w:rsidR="00C566C3" w:rsidRPr="00111B98">
        <w:rPr>
          <w:rStyle w:val="Odkaznakomentr"/>
        </w:rPr>
        <w:commentReference w:id="543"/>
      </w:r>
    </w:p>
    <w:p w14:paraId="0CE15130" w14:textId="34861713" w:rsidR="00EC6A40" w:rsidRPr="00111B98" w:rsidRDefault="002C312E" w:rsidP="003574CA">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w:t>
      </w:r>
      <w:ins w:id="544" w:author="Autor">
        <w:r w:rsidR="003574CA">
          <w:rPr>
            <w:sz w:val="22"/>
            <w:szCs w:val="22"/>
          </w:rPr>
          <w:t xml:space="preserve"> </w:t>
        </w:r>
        <w:r w:rsidR="003574CA" w:rsidRPr="003574CA">
          <w:rPr>
            <w:sz w:val="22"/>
            <w:szCs w:val="22"/>
          </w:rPr>
          <w:t>zákona č. 343/2015 Z. z. o verejnom obstarávaní a o zmene a doplnení niektorých zákonov  (ďalej ako "zákon o VO")</w:t>
        </w:r>
      </w:ins>
      <w:r w:rsidR="00EC6A40" w:rsidRPr="00111B98">
        <w:rPr>
          <w:sz w:val="22"/>
          <w:szCs w:val="22"/>
        </w:rPr>
        <w:t xml:space="preserve"> </w:t>
      </w:r>
      <w:del w:id="545" w:author="Autor">
        <w:r w:rsidR="00EC6A40" w:rsidRPr="00111B98" w:rsidDel="003574CA">
          <w:rPr>
            <w:sz w:val="22"/>
            <w:szCs w:val="22"/>
          </w:rPr>
          <w:delText>zák</w:delText>
        </w:r>
        <w:r w:rsidR="00BE6D04" w:rsidRPr="00111B98" w:rsidDel="003574CA">
          <w:rPr>
            <w:sz w:val="22"/>
            <w:szCs w:val="22"/>
          </w:rPr>
          <w:delText>ona o</w:delText>
        </w:r>
        <w:r w:rsidR="00B07B7C" w:rsidRPr="00111B98" w:rsidDel="003574CA">
          <w:rPr>
            <w:sz w:val="22"/>
            <w:szCs w:val="22"/>
          </w:rPr>
          <w:delText> </w:delText>
        </w:r>
        <w:r w:rsidR="00BE6D04" w:rsidRPr="00111B98" w:rsidDel="003574CA">
          <w:rPr>
            <w:sz w:val="22"/>
            <w:szCs w:val="22"/>
          </w:rPr>
          <w:delText>VO</w:delText>
        </w:r>
        <w:r w:rsidR="00B07B7C" w:rsidRPr="00111B98" w:rsidDel="003574CA">
          <w:rPr>
            <w:sz w:val="22"/>
            <w:szCs w:val="22"/>
          </w:rPr>
          <w:delText xml:space="preserve"> </w:delText>
        </w:r>
      </w:del>
      <w:r w:rsidR="00B07B7C" w:rsidRPr="00111B98">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 ktoré na jeho vykonanie môže vydať Poskytovateľ</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546"/>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546"/>
      <w:r w:rsidR="00322A0D" w:rsidRPr="00111B98">
        <w:rPr>
          <w:rStyle w:val="Odkaznakomentr"/>
        </w:rPr>
        <w:commentReference w:id="546"/>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37505375"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ŽoNFP  v Právnych 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w:t>
      </w:r>
      <w:ins w:id="547" w:author="Autor">
        <w:r w:rsidR="00BC08AD">
          <w:rPr>
            <w:sz w:val="22"/>
            <w:szCs w:val="22"/>
          </w:rPr>
          <w:t>subjektami</w:t>
        </w:r>
      </w:ins>
      <w:del w:id="548" w:author="Autor">
        <w:r w:rsidR="003D48FF" w:rsidRPr="00111B98" w:rsidDel="00BC08AD">
          <w:rPr>
            <w:sz w:val="22"/>
            <w:szCs w:val="22"/>
          </w:rPr>
          <w:delText>orgánmi</w:delText>
        </w:r>
      </w:del>
      <w:r w:rsidR="003D48FF" w:rsidRPr="00111B98">
        <w:rPr>
          <w:sz w:val="22"/>
          <w:szCs w:val="22"/>
        </w:rPr>
        <w:t xml:space="preserve">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549"/>
      <w:r w:rsidR="001E04FB" w:rsidRPr="00111B98">
        <w:rPr>
          <w:sz w:val="22"/>
          <w:szCs w:val="22"/>
        </w:rPr>
        <w:t>vzťahmi</w:t>
      </w:r>
      <w:commentRangeEnd w:id="549"/>
      <w:r w:rsidR="00E53E0E" w:rsidRPr="00111B98">
        <w:rPr>
          <w:rStyle w:val="Odkaznakomentr"/>
        </w:rPr>
        <w:commentReference w:id="549"/>
      </w:r>
      <w:r w:rsidR="00FB7B6F" w:rsidRPr="00111B98">
        <w:rPr>
          <w:sz w:val="22"/>
          <w:szCs w:val="22"/>
        </w:rPr>
        <w:t xml:space="preserve">. </w:t>
      </w:r>
      <w:commentRangeStart w:id="550"/>
      <w:r w:rsidR="00425612">
        <w:rPr>
          <w:sz w:val="22"/>
          <w:szCs w:val="22"/>
        </w:rPr>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550"/>
      <w:r w:rsidR="00425612">
        <w:rPr>
          <w:rStyle w:val="Odkaznakomentr"/>
        </w:rPr>
        <w:commentReference w:id="550"/>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V zmysle ust.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A14E80" w:rsidRDefault="00FD3DED">
      <w:pPr>
        <w:pStyle w:val="Nadpis3"/>
        <w:numPr>
          <w:ilvl w:val="0"/>
          <w:numId w:val="57"/>
        </w:numPr>
        <w:ind w:left="426" w:hanging="426"/>
        <w:pPrChange w:id="551" w:author="Autor">
          <w:pPr>
            <w:pStyle w:val="Nadpis3"/>
            <w:numPr>
              <w:numId w:val="4"/>
            </w:numPr>
            <w:tabs>
              <w:tab w:val="num" w:pos="360"/>
            </w:tabs>
            <w:spacing w:before="120" w:after="0" w:line="264" w:lineRule="auto"/>
            <w:ind w:left="360" w:hanging="360"/>
            <w:jc w:val="both"/>
          </w:pPr>
        </w:pPrChange>
      </w:pPr>
      <w:r w:rsidRPr="00A14E80">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6E8103D6" w:rsidR="002A5B91" w:rsidRPr="00111B98" w:rsidRDefault="002A5B91" w:rsidP="00FB3D6B">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 xml:space="preserve">5a zákona č. 211/2000 Z. z. o slobodnom prístupe k informáciám </w:t>
      </w:r>
      <w:ins w:id="552" w:author="Autor">
        <w:r w:rsidR="00FB3D6B" w:rsidRPr="00FB3D6B">
          <w:rPr>
            <w:sz w:val="22"/>
            <w:szCs w:val="22"/>
          </w:rPr>
          <w:t>a o zmene a doplnení niektorých zákonov (zákon o slobode informácií)</w:t>
        </w:r>
        <w:r w:rsidR="00FB3D6B">
          <w:rPr>
            <w:sz w:val="22"/>
            <w:szCs w:val="22"/>
          </w:rPr>
          <w:t xml:space="preserve"> </w:t>
        </w:r>
      </w:ins>
      <w:r w:rsidRPr="00111B98">
        <w:rPr>
          <w:sz w:val="22"/>
          <w:szCs w:val="22"/>
        </w:rPr>
        <w:t>v znení neskorších predpisov (ďalej ako „zákon 211/2000</w:t>
      </w:r>
      <w:ins w:id="553" w:author="Autor">
        <w:r w:rsidR="00845889">
          <w:rPr>
            <w:sz w:val="22"/>
            <w:szCs w:val="22"/>
          </w:rPr>
          <w:t xml:space="preserve"> Z. z. </w:t>
        </w:r>
      </w:ins>
      <w:r w:rsidRPr="00111B98">
        <w:rPr>
          <w:sz w:val="22"/>
          <w:szCs w:val="22"/>
        </w:rPr>
        <w:t>“)</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4E1687B0" w14:textId="77777777" w:rsidR="008E2806" w:rsidRPr="00111B98" w:rsidRDefault="00293466" w:rsidP="00AD0F62">
      <w:pPr>
        <w:numPr>
          <w:ilvl w:val="2"/>
          <w:numId w:val="11"/>
        </w:numPr>
        <w:spacing w:before="120" w:line="264" w:lineRule="auto"/>
        <w:ind w:hanging="360"/>
        <w:jc w:val="both"/>
        <w:rPr>
          <w:sz w:val="22"/>
          <w:szCs w:val="22"/>
        </w:rPr>
      </w:pPr>
      <w:r w:rsidRPr="00111B98">
        <w:rPr>
          <w:sz w:val="22"/>
          <w:szCs w:val="22"/>
        </w:rPr>
        <w:t xml:space="preserve">V </w:t>
      </w:r>
      <w:r w:rsidR="007C5703" w:rsidRPr="00111B98">
        <w:rPr>
          <w:sz w:val="22"/>
          <w:szCs w:val="22"/>
        </w:rPr>
        <w:t xml:space="preserve">prípade </w:t>
      </w:r>
      <w:r w:rsidR="007B205B" w:rsidRPr="00111B98">
        <w:rPr>
          <w:b/>
          <w:sz w:val="22"/>
          <w:szCs w:val="22"/>
          <w:u w:val="single"/>
        </w:rPr>
        <w:t xml:space="preserve">menej </w:t>
      </w:r>
      <w:r w:rsidR="00EA2FAE" w:rsidRPr="00111B98">
        <w:rPr>
          <w:b/>
          <w:sz w:val="22"/>
          <w:szCs w:val="22"/>
          <w:u w:val="single"/>
        </w:rPr>
        <w:t>významn</w:t>
      </w:r>
      <w:r w:rsidR="00A27519" w:rsidRPr="00111B98">
        <w:rPr>
          <w:b/>
          <w:sz w:val="22"/>
          <w:szCs w:val="22"/>
          <w:u w:val="single"/>
        </w:rPr>
        <w:t>ých</w:t>
      </w:r>
      <w:r w:rsidR="00EA2FAE" w:rsidRPr="00111B98">
        <w:rPr>
          <w:b/>
          <w:sz w:val="22"/>
          <w:szCs w:val="22"/>
          <w:u w:val="single"/>
        </w:rPr>
        <w:t xml:space="preserve"> </w:t>
      </w:r>
      <w:r w:rsidR="007B205B" w:rsidRPr="00111B98">
        <w:rPr>
          <w:b/>
          <w:sz w:val="22"/>
          <w:szCs w:val="22"/>
          <w:u w:val="single"/>
        </w:rPr>
        <w:t>zm</w:t>
      </w:r>
      <w:r w:rsidR="00A27519" w:rsidRPr="00111B98">
        <w:rPr>
          <w:b/>
          <w:sz w:val="22"/>
          <w:szCs w:val="22"/>
          <w:u w:val="single"/>
        </w:rPr>
        <w:t>ien</w:t>
      </w:r>
      <w:r w:rsidR="007B205B" w:rsidRPr="00111B98">
        <w:rPr>
          <w:sz w:val="22"/>
          <w:szCs w:val="22"/>
        </w:rPr>
        <w:t xml:space="preserve"> Projektu</w:t>
      </w:r>
      <w:r w:rsidR="00A27519" w:rsidRPr="00111B98">
        <w:rPr>
          <w:sz w:val="22"/>
          <w:szCs w:val="22"/>
        </w:rPr>
        <w:t>, ktoré sú</w:t>
      </w:r>
      <w:r w:rsidR="007B205B" w:rsidRPr="00111B98">
        <w:rPr>
          <w:sz w:val="22"/>
          <w:szCs w:val="22"/>
        </w:rPr>
        <w:t xml:space="preserve"> </w:t>
      </w:r>
      <w:r w:rsidR="007C5703" w:rsidRPr="00111B98">
        <w:rPr>
          <w:sz w:val="22"/>
          <w:szCs w:val="22"/>
        </w:rPr>
        <w:t>vymedzené v tomto článku zmluvy</w:t>
      </w:r>
      <w:r w:rsidR="00D73522" w:rsidRPr="00111B98">
        <w:rPr>
          <w:sz w:val="22"/>
          <w:szCs w:val="22"/>
        </w:rPr>
        <w:t>,</w:t>
      </w:r>
      <w:r w:rsidR="007C5703" w:rsidRPr="00111B98">
        <w:rPr>
          <w:sz w:val="22"/>
          <w:szCs w:val="22"/>
        </w:rPr>
        <w:t xml:space="preserve"> alebo ich Poskytovateľ pre zjednodušenie zahrnul </w:t>
      </w:r>
      <w:r w:rsidR="007B205B" w:rsidRPr="00111B98">
        <w:rPr>
          <w:sz w:val="22"/>
          <w:szCs w:val="22"/>
        </w:rPr>
        <w:t>do Právnych dokumentov týkajúcich sa zmien</w:t>
      </w:r>
      <w:r w:rsidR="007C5703" w:rsidRPr="00111B98">
        <w:rPr>
          <w:sz w:val="22"/>
          <w:szCs w:val="22"/>
        </w:rPr>
        <w:t xml:space="preserve"> projektov</w:t>
      </w:r>
      <w:r w:rsidRPr="00111B98">
        <w:rPr>
          <w:sz w:val="22"/>
          <w:szCs w:val="22"/>
        </w:rPr>
        <w:t xml:space="preserve">, Prijímateľ je povinný </w:t>
      </w:r>
      <w:r w:rsidR="00214084" w:rsidRPr="00111B98">
        <w:rPr>
          <w:sz w:val="22"/>
          <w:szCs w:val="22"/>
        </w:rPr>
        <w:t xml:space="preserve">Bezodkladne </w:t>
      </w:r>
      <w:r w:rsidRPr="00111B98">
        <w:rPr>
          <w:sz w:val="22"/>
          <w:szCs w:val="22"/>
        </w:rPr>
        <w:t>oznámiť Poskytovateľovi</w:t>
      </w:r>
      <w:r w:rsidR="00755794" w:rsidRPr="00111B98">
        <w:rPr>
          <w:sz w:val="22"/>
          <w:szCs w:val="22"/>
        </w:rPr>
        <w:t xml:space="preserve"> spôsobom dohodnutým v čl</w:t>
      </w:r>
      <w:r w:rsidR="00214084" w:rsidRPr="00111B98">
        <w:rPr>
          <w:sz w:val="22"/>
          <w:szCs w:val="22"/>
        </w:rPr>
        <w:t>ánku</w:t>
      </w:r>
      <w:r w:rsidR="00755794" w:rsidRPr="00111B98">
        <w:rPr>
          <w:sz w:val="22"/>
          <w:szCs w:val="22"/>
        </w:rPr>
        <w:t xml:space="preserve"> 4 zmluvy</w:t>
      </w:r>
      <w:r w:rsidRPr="00111B98">
        <w:rPr>
          <w:sz w:val="22"/>
          <w:szCs w:val="22"/>
        </w:rPr>
        <w:t xml:space="preserve">, že nastala takáto zmena, avšak </w:t>
      </w:r>
      <w:r w:rsidRPr="00111B98">
        <w:rPr>
          <w:sz w:val="22"/>
          <w:szCs w:val="22"/>
          <w:u w:val="single"/>
        </w:rPr>
        <w:t>nie je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77777777" w:rsidR="00293466" w:rsidRPr="00111B98" w:rsidRDefault="00293466" w:rsidP="00D73522">
      <w:pPr>
        <w:spacing w:before="120" w:line="264" w:lineRule="auto"/>
        <w:ind w:left="720"/>
        <w:jc w:val="both"/>
        <w:rPr>
          <w:sz w:val="22"/>
          <w:szCs w:val="22"/>
        </w:rPr>
      </w:pPr>
      <w:r w:rsidRPr="00111B98">
        <w:rPr>
          <w:sz w:val="22"/>
          <w:szCs w:val="22"/>
        </w:rPr>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554"/>
      <w:r w:rsidRPr="00111B98">
        <w:rPr>
          <w:sz w:val="22"/>
          <w:szCs w:val="22"/>
        </w:rPr>
        <w:t>pri najbližšom písomnom dodatku k Zmluve o poskytnutí NFP</w:t>
      </w:r>
      <w:commentRangeEnd w:id="554"/>
      <w:r w:rsidR="00744ED9" w:rsidRPr="00111B98">
        <w:rPr>
          <w:rStyle w:val="Odkaznakomentr"/>
        </w:rPr>
        <w:commentReference w:id="554"/>
      </w:r>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77777777"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93466" w:rsidRPr="00111B98">
        <w:rPr>
          <w:sz w:val="22"/>
          <w:szCs w:val="22"/>
        </w:rPr>
        <w:t xml:space="preserve">omeškanie </w:t>
      </w:r>
      <w:r w:rsidR="007C5703" w:rsidRPr="00111B98">
        <w:rPr>
          <w:bCs/>
          <w:sz w:val="22"/>
          <w:szCs w:val="22"/>
        </w:rPr>
        <w:t>Prijímateľ</w:t>
      </w:r>
      <w:r w:rsidR="00293466" w:rsidRPr="00111B98">
        <w:rPr>
          <w:bCs/>
          <w:sz w:val="22"/>
          <w:szCs w:val="22"/>
        </w:rPr>
        <w:t>a</w:t>
      </w:r>
      <w:r w:rsidR="007C5703" w:rsidRPr="00111B98">
        <w:rPr>
          <w:bCs/>
          <w:sz w:val="22"/>
          <w:szCs w:val="22"/>
        </w:rPr>
        <w:t xml:space="preserve"> so </w:t>
      </w:r>
      <w:commentRangeStart w:id="555"/>
      <w:r w:rsidRPr="00111B98">
        <w:rPr>
          <w:bCs/>
          <w:sz w:val="22"/>
          <w:szCs w:val="22"/>
        </w:rPr>
        <w:t>Z</w:t>
      </w:r>
      <w:r w:rsidR="007C5703" w:rsidRPr="00111B98">
        <w:rPr>
          <w:bCs/>
          <w:sz w:val="22"/>
          <w:szCs w:val="22"/>
        </w:rPr>
        <w:t xml:space="preserve">ačatím realizácie </w:t>
      </w:r>
      <w:r w:rsidR="008A040A" w:rsidRPr="00111B98">
        <w:rPr>
          <w:bCs/>
          <w:sz w:val="22"/>
          <w:szCs w:val="22"/>
        </w:rPr>
        <w:t xml:space="preserve">hlavných </w:t>
      </w:r>
      <w:r w:rsidR="007C5703" w:rsidRPr="00111B98">
        <w:rPr>
          <w:bCs/>
          <w:sz w:val="22"/>
          <w:szCs w:val="22"/>
        </w:rPr>
        <w:t xml:space="preserve">aktivít Projektu </w:t>
      </w:r>
      <w:commentRangeEnd w:id="555"/>
      <w:r w:rsidR="00755794" w:rsidRPr="00111B98">
        <w:rPr>
          <w:rStyle w:val="Odkaznakomentr"/>
        </w:rPr>
        <w:commentReference w:id="555"/>
      </w:r>
      <w:r w:rsidR="00214084" w:rsidRPr="00111B98">
        <w:rPr>
          <w:bCs/>
          <w:sz w:val="22"/>
          <w:szCs w:val="22"/>
        </w:rPr>
        <w:t xml:space="preserve"> maximálne </w:t>
      </w:r>
      <w:r w:rsidR="007C5703" w:rsidRPr="00111B98">
        <w:rPr>
          <w:bCs/>
          <w:sz w:val="22"/>
          <w:szCs w:val="22"/>
        </w:rPr>
        <w:t xml:space="preserve">o  3 mesiace </w:t>
      </w:r>
      <w:r w:rsidR="007C5703" w:rsidRPr="00111B98">
        <w:rPr>
          <w:sz w:val="22"/>
          <w:szCs w:val="22"/>
        </w:rPr>
        <w:t xml:space="preserve">od termínu uvedeného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xml:space="preserve">; </w:t>
      </w:r>
      <w:commentRangeStart w:id="556"/>
      <w:r w:rsidR="00B71E8B">
        <w:rPr>
          <w:bCs/>
          <w:sz w:val="22"/>
          <w:szCs w:val="22"/>
        </w:rPr>
        <w:t>uvedené sa netýka zníženia hodnoty Vecného príspevku</w:t>
      </w:r>
      <w:r w:rsidR="005C28AD" w:rsidRPr="00111B98">
        <w:rPr>
          <w:bCs/>
          <w:sz w:val="22"/>
          <w:szCs w:val="22"/>
        </w:rPr>
        <w:t>.</w:t>
      </w:r>
      <w:commentRangeEnd w:id="556"/>
      <w:r w:rsidR="00B71E8B">
        <w:rPr>
          <w:rStyle w:val="Odkaznakomentr"/>
        </w:rPr>
        <w:commentReference w:id="556"/>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77777777"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6.10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 xml:space="preserve">ex-ante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1CA263B9"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6.10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71F7941F" w14:textId="09B7D0FA" w:rsidR="003E0EE2" w:rsidRPr="00111B98" w:rsidRDefault="003E0EE2" w:rsidP="000F0CD6">
      <w:pPr>
        <w:numPr>
          <w:ilvl w:val="2"/>
          <w:numId w:val="11"/>
        </w:numPr>
        <w:tabs>
          <w:tab w:val="left" w:pos="6480"/>
        </w:tabs>
        <w:spacing w:before="120" w:line="264" w:lineRule="auto"/>
        <w:ind w:hanging="360"/>
        <w:jc w:val="both"/>
        <w:rPr>
          <w:sz w:val="22"/>
          <w:szCs w:val="22"/>
        </w:rPr>
      </w:pPr>
      <w:r w:rsidRPr="00111B98">
        <w:rPr>
          <w:bCs/>
          <w:sz w:val="22"/>
          <w:szCs w:val="22"/>
        </w:rPr>
        <w:t>týkajúc</w:t>
      </w:r>
      <w:r w:rsidR="007560F3" w:rsidRPr="00111B98">
        <w:rPr>
          <w:bCs/>
          <w:sz w:val="22"/>
          <w:szCs w:val="22"/>
        </w:rPr>
        <w:t>ej</w:t>
      </w:r>
      <w:r w:rsidRPr="00111B98">
        <w:rPr>
          <w:bCs/>
          <w:sz w:val="22"/>
          <w:szCs w:val="22"/>
        </w:rPr>
        <w:t xml:space="preserve"> sa </w:t>
      </w:r>
      <w:r w:rsidR="007560F3" w:rsidRPr="00111B98">
        <w:rPr>
          <w:bCs/>
          <w:sz w:val="22"/>
          <w:szCs w:val="22"/>
        </w:rPr>
        <w:t xml:space="preserve">omeškania so </w:t>
      </w:r>
      <w:r w:rsidRPr="00111B98">
        <w:rPr>
          <w:bCs/>
          <w:sz w:val="22"/>
          <w:szCs w:val="22"/>
        </w:rPr>
        <w:t>Začat</w:t>
      </w:r>
      <w:r w:rsidR="007560F3" w:rsidRPr="00111B98">
        <w:rPr>
          <w:bCs/>
          <w:sz w:val="22"/>
          <w:szCs w:val="22"/>
        </w:rPr>
        <w:t>ím</w:t>
      </w:r>
      <w:r w:rsidRPr="00111B98">
        <w:rPr>
          <w:bCs/>
          <w:sz w:val="22"/>
          <w:szCs w:val="22"/>
        </w:rPr>
        <w:t xml:space="preserve"> realizácie</w:t>
      </w:r>
      <w:r w:rsidR="00E53E0E" w:rsidRPr="00111B98">
        <w:rPr>
          <w:bCs/>
          <w:sz w:val="22"/>
          <w:szCs w:val="22"/>
        </w:rPr>
        <w:t xml:space="preserve"> hlavných</w:t>
      </w:r>
      <w:r w:rsidRPr="00111B98">
        <w:rPr>
          <w:bCs/>
          <w:sz w:val="22"/>
          <w:szCs w:val="22"/>
        </w:rPr>
        <w:t xml:space="preserve"> aktivít Projektu, </w:t>
      </w:r>
      <w:r w:rsidR="007560F3" w:rsidRPr="00111B98">
        <w:rPr>
          <w:bCs/>
          <w:sz w:val="22"/>
          <w:szCs w:val="22"/>
        </w:rPr>
        <w:t>o viac ako</w:t>
      </w:r>
      <w:r w:rsidRPr="00111B98">
        <w:rPr>
          <w:bCs/>
          <w:sz w:val="22"/>
          <w:szCs w:val="22"/>
        </w:rPr>
        <w:t xml:space="preserve"> 3 mesiac</w:t>
      </w:r>
      <w:r w:rsidR="007560F3" w:rsidRPr="00111B98">
        <w:rPr>
          <w:bCs/>
          <w:sz w:val="22"/>
          <w:szCs w:val="22"/>
        </w:rPr>
        <w:t>e</w:t>
      </w:r>
      <w:r w:rsidRPr="00111B98">
        <w:rPr>
          <w:bCs/>
          <w:sz w:val="22"/>
          <w:szCs w:val="22"/>
        </w:rPr>
        <w:t xml:space="preserve"> </w:t>
      </w:r>
      <w:r w:rsidRPr="00111B98">
        <w:rPr>
          <w:sz w:val="22"/>
          <w:szCs w:val="22"/>
        </w:rPr>
        <w:t>od termínu uvedeného v Prílohe č. 2  Zmluvy o poskytnutí NFP</w:t>
      </w:r>
      <w:r w:rsidRPr="00111B98">
        <w:rPr>
          <w:bCs/>
          <w:sz w:val="22"/>
          <w:szCs w:val="22"/>
        </w:rPr>
        <w:t xml:space="preserve">, </w:t>
      </w:r>
    </w:p>
    <w:p w14:paraId="41FA7022" w14:textId="77777777" w:rsidR="00E53E0E" w:rsidRPr="00111B98" w:rsidRDefault="00E53E0E" w:rsidP="00AD0F62">
      <w:pPr>
        <w:numPr>
          <w:ilvl w:val="2"/>
          <w:numId w:val="11"/>
        </w:numPr>
        <w:tabs>
          <w:tab w:val="left" w:pos="6480"/>
        </w:tabs>
        <w:spacing w:before="120" w:line="264" w:lineRule="auto"/>
        <w:ind w:hanging="360"/>
        <w:jc w:val="both"/>
        <w:rPr>
          <w:sz w:val="22"/>
          <w:szCs w:val="22"/>
        </w:rPr>
      </w:pPr>
      <w:r w:rsidRPr="00111B98">
        <w:rPr>
          <w:sz w:val="22"/>
          <w:szCs w:val="22"/>
        </w:rPr>
        <w:t>týkajúc</w:t>
      </w:r>
      <w:r w:rsidR="007560F3" w:rsidRPr="00111B98">
        <w:rPr>
          <w:sz w:val="22"/>
          <w:szCs w:val="22"/>
        </w:rPr>
        <w:t>ej</w:t>
      </w:r>
      <w:r w:rsidRPr="00111B98">
        <w:rPr>
          <w:sz w:val="22"/>
          <w:szCs w:val="22"/>
        </w:rPr>
        <w:t xml:space="preserve"> sa začatia </w:t>
      </w:r>
      <w:r w:rsidR="00277E78" w:rsidRPr="00111B98">
        <w:rPr>
          <w:sz w:val="22"/>
          <w:szCs w:val="22"/>
        </w:rPr>
        <w:t xml:space="preserve">VO </w:t>
      </w:r>
      <w:r w:rsidRPr="00111B98">
        <w:rPr>
          <w:sz w:val="22"/>
          <w:szCs w:val="22"/>
        </w:rPr>
        <w:t xml:space="preserve">na hlavné aktivity Projektu, ak sa </w:t>
      </w:r>
      <w:r w:rsidR="00B017B2" w:rsidRPr="00111B98">
        <w:rPr>
          <w:sz w:val="22"/>
          <w:szCs w:val="22"/>
        </w:rPr>
        <w:t>s ním</w:t>
      </w:r>
      <w:r w:rsidRPr="00111B98">
        <w:rPr>
          <w:sz w:val="22"/>
          <w:szCs w:val="22"/>
        </w:rPr>
        <w:t xml:space="preserve"> nezačne do 3 mesiacov od účinnosti Zmluvy,</w:t>
      </w:r>
    </w:p>
    <w:p w14:paraId="3FACA065"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commentRangeStart w:id="557"/>
      <w:r w:rsidRPr="00111B98">
        <w:rPr>
          <w:sz w:val="22"/>
          <w:szCs w:val="22"/>
        </w:rPr>
        <w:t>týkajúcu sa predĺženia Realizácie</w:t>
      </w:r>
      <w:r w:rsidR="00E53E0E" w:rsidRPr="00111B98">
        <w:rPr>
          <w:sz w:val="22"/>
          <w:szCs w:val="22"/>
        </w:rPr>
        <w:t xml:space="preserve"> hlavných</w:t>
      </w:r>
      <w:r w:rsidRPr="00111B98">
        <w:rPr>
          <w:sz w:val="22"/>
          <w:szCs w:val="22"/>
        </w:rPr>
        <w:t xml:space="preserve"> aktivít Projektu oproti termínom vyplývajúcim z Prílohy č. 2 Zmluvy o poskytnutí NFP,</w:t>
      </w:r>
      <w:commentRangeEnd w:id="557"/>
      <w:r w:rsidR="00105069">
        <w:rPr>
          <w:rStyle w:val="Odkaznakomentr"/>
        </w:rPr>
        <w:commentReference w:id="557"/>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558"/>
      <w:r w:rsidR="00A241D2" w:rsidRPr="00111B98">
        <w:rPr>
          <w:sz w:val="22"/>
          <w:szCs w:val="22"/>
        </w:rPr>
        <w:t xml:space="preserve">50% </w:t>
      </w:r>
      <w:commentRangeEnd w:id="558"/>
      <w:r w:rsidRPr="00111B98">
        <w:rPr>
          <w:rStyle w:val="Odkaznakomentr"/>
        </w:rPr>
        <w:commentReference w:id="558"/>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559"/>
      <w:r w:rsidRPr="00111B98">
        <w:rPr>
          <w:sz w:val="22"/>
          <w:szCs w:val="22"/>
        </w:rPr>
        <w:t xml:space="preserve">ako 50% </w:t>
      </w:r>
      <w:r w:rsidR="00A9499F" w:rsidRPr="00111B98">
        <w:rPr>
          <w:sz w:val="22"/>
          <w:szCs w:val="22"/>
        </w:rPr>
        <w:t>oproti výške</w:t>
      </w:r>
      <w:commentRangeEnd w:id="559"/>
      <w:r w:rsidR="005876C5" w:rsidRPr="00111B98">
        <w:rPr>
          <w:rStyle w:val="Odkaznakomentr"/>
        </w:rPr>
        <w:commentReference w:id="559"/>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560"/>
      <w:r w:rsidRPr="00111B98">
        <w:rPr>
          <w:sz w:val="22"/>
          <w:szCs w:val="22"/>
        </w:rPr>
        <w:t>20%</w:t>
      </w:r>
      <w:commentRangeEnd w:id="560"/>
      <w:r w:rsidR="00726471" w:rsidRPr="00111B98">
        <w:rPr>
          <w:rStyle w:val="Odkaznakomentr"/>
        </w:rPr>
        <w:commentReference w:id="560"/>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77777777"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4639E8" w:rsidRPr="00111B98">
        <w:rPr>
          <w:sz w:val="22"/>
          <w:szCs w:val="22"/>
        </w:rPr>
        <w:t>g</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455E38EC" w14:textId="77777777" w:rsidR="006C320A" w:rsidRPr="00111B98" w:rsidRDefault="00513249" w:rsidP="00AD0F62">
      <w:pPr>
        <w:numPr>
          <w:ilvl w:val="1"/>
          <w:numId w:val="11"/>
        </w:numPr>
        <w:tabs>
          <w:tab w:val="left" w:pos="6480"/>
        </w:tabs>
        <w:spacing w:before="120" w:line="264" w:lineRule="auto"/>
        <w:jc w:val="both"/>
        <w:rPr>
          <w:sz w:val="22"/>
          <w:szCs w:val="22"/>
        </w:rPr>
      </w:pPr>
      <w:r w:rsidRPr="00111B98">
        <w:rPr>
          <w:sz w:val="22"/>
          <w:szCs w:val="22"/>
        </w:rPr>
        <w:t xml:space="preserve">V prípade, ak Prijímateľ </w:t>
      </w:r>
      <w:r w:rsidR="006C320A" w:rsidRPr="00111B98">
        <w:rPr>
          <w:sz w:val="22"/>
          <w:szCs w:val="22"/>
        </w:rPr>
        <w:t xml:space="preserve">vo vzťahu k povinnosti požiadať o zmenu Zmluvy o poskytnutí NFP </w:t>
      </w:r>
      <w:r w:rsidR="006C320A" w:rsidRPr="00111B98">
        <w:rPr>
          <w:bCs/>
          <w:sz w:val="22"/>
          <w:szCs w:val="22"/>
        </w:rPr>
        <w:t xml:space="preserve">pred uplynutím </w:t>
      </w:r>
      <w:r w:rsidR="00A45C96" w:rsidRPr="00111B98">
        <w:rPr>
          <w:bCs/>
          <w:sz w:val="22"/>
          <w:szCs w:val="22"/>
        </w:rPr>
        <w:t xml:space="preserve">doby </w:t>
      </w:r>
      <w:r w:rsidR="006C320A" w:rsidRPr="00111B98">
        <w:rPr>
          <w:bCs/>
          <w:sz w:val="22"/>
          <w:szCs w:val="22"/>
        </w:rPr>
        <w:t xml:space="preserve">troch mesiacov od termínu </w:t>
      </w:r>
      <w:r w:rsidRPr="00111B98">
        <w:rPr>
          <w:bCs/>
          <w:sz w:val="22"/>
          <w:szCs w:val="22"/>
        </w:rPr>
        <w:t xml:space="preserve">Začatia realizácie hlavných aktivít Projektu </w:t>
      </w:r>
      <w:r w:rsidR="006C320A" w:rsidRPr="00111B98">
        <w:rPr>
          <w:bCs/>
          <w:sz w:val="22"/>
          <w:szCs w:val="22"/>
        </w:rPr>
        <w:t>uvedeného v Prílohe č. 2 Zmluvy o poskytnutí NFP</w:t>
      </w:r>
      <w:r w:rsidRPr="00111B98">
        <w:rPr>
          <w:bCs/>
          <w:sz w:val="22"/>
          <w:szCs w:val="22"/>
        </w:rPr>
        <w:t xml:space="preserve"> </w:t>
      </w:r>
      <w:r w:rsidRPr="00111B98">
        <w:rPr>
          <w:sz w:val="22"/>
          <w:szCs w:val="22"/>
        </w:rPr>
        <w:t xml:space="preserve">podľa odseku 6.3 </w:t>
      </w:r>
      <w:r w:rsidR="005876C5" w:rsidRPr="00111B98">
        <w:rPr>
          <w:sz w:val="22"/>
          <w:szCs w:val="22"/>
        </w:rPr>
        <w:t xml:space="preserve">písmeno </w:t>
      </w:r>
      <w:r w:rsidRPr="00111B98">
        <w:rPr>
          <w:sz w:val="22"/>
          <w:szCs w:val="22"/>
        </w:rPr>
        <w:t>d) tohto článku</w:t>
      </w:r>
      <w:r w:rsidR="006C320A" w:rsidRPr="00111B98">
        <w:rPr>
          <w:sz w:val="22"/>
          <w:szCs w:val="22"/>
        </w:rPr>
        <w:t xml:space="preserve">: </w:t>
      </w:r>
    </w:p>
    <w:p w14:paraId="4ABAA1B5" w14:textId="77777777" w:rsidR="006C320A" w:rsidRPr="00111B98"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porušil uvedenú povinnosť, teda nepožiadal v stanovenej dobe o zmenu Zmluvy o poskytnutí NFP</w:t>
      </w:r>
      <w:r w:rsidR="001065F9" w:rsidRPr="00111B98">
        <w:rPr>
          <w:sz w:val="22"/>
          <w:szCs w:val="22"/>
        </w:rPr>
        <w:t xml:space="preserve">, ide o podstatné porušenie </w:t>
      </w:r>
      <w:r w:rsidR="00BD0D84" w:rsidRPr="00111B98">
        <w:rPr>
          <w:sz w:val="22"/>
          <w:szCs w:val="22"/>
        </w:rPr>
        <w:t>Zmluvy o poskytnutí NFP</w:t>
      </w:r>
      <w:r w:rsidRPr="00111B98">
        <w:rPr>
          <w:sz w:val="22"/>
          <w:szCs w:val="22"/>
        </w:rPr>
        <w:t xml:space="preserve">, </w:t>
      </w:r>
    </w:p>
    <w:p w14:paraId="76EAC19B" w14:textId="77777777" w:rsidR="00B57BA2" w:rsidRPr="00B57BA2"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 xml:space="preserve">neporušil uvedenú povinnosť, </w:t>
      </w:r>
      <w:r w:rsidR="005876C5" w:rsidRPr="00111B98">
        <w:rPr>
          <w:sz w:val="22"/>
          <w:szCs w:val="22"/>
        </w:rPr>
        <w:t xml:space="preserve">teda požiadal v stanovenej dobe o zmenu Zmluvy o poskytnutí NFP a Poskytovateľ túto zmenu schválil, </w:t>
      </w:r>
      <w:r w:rsidR="00B57BA2">
        <w:rPr>
          <w:sz w:val="22"/>
          <w:szCs w:val="22"/>
        </w:rPr>
        <w:t xml:space="preserve">Prijímateľ je povinný začať s Realizáciou hlavných aktivít Projektu v novom termíne, pričom: </w:t>
      </w:r>
    </w:p>
    <w:p w14:paraId="391497A8" w14:textId="3B1F23BA" w:rsidR="00D557DA" w:rsidRDefault="00B57BA2" w:rsidP="00265983">
      <w:pPr>
        <w:tabs>
          <w:tab w:val="left" w:pos="993"/>
        </w:tabs>
        <w:spacing w:before="120" w:line="264" w:lineRule="auto"/>
        <w:ind w:left="993" w:hanging="273"/>
        <w:jc w:val="both"/>
        <w:rPr>
          <w:sz w:val="22"/>
          <w:szCs w:val="22"/>
        </w:rPr>
      </w:pPr>
      <w:r>
        <w:rPr>
          <w:sz w:val="22"/>
          <w:szCs w:val="22"/>
        </w:rPr>
        <w:t xml:space="preserve">(i) </w:t>
      </w:r>
      <w:r w:rsidR="006C320A" w:rsidRPr="00111B98">
        <w:rPr>
          <w:sz w:val="22"/>
          <w:szCs w:val="22"/>
        </w:rPr>
        <w:t xml:space="preserve">Poskytovateľ </w:t>
      </w:r>
      <w:r w:rsidR="00D557DA">
        <w:rPr>
          <w:sz w:val="22"/>
          <w:szCs w:val="22"/>
        </w:rPr>
        <w:t xml:space="preserve">je oprávnený schváliť Začatie realizácie hlavných aktivít Projektu aj </w:t>
      </w:r>
      <w:r w:rsidR="009A792D">
        <w:rPr>
          <w:sz w:val="22"/>
          <w:szCs w:val="22"/>
        </w:rPr>
        <w:t>s iným dátumom, než aký vyplýva</w:t>
      </w:r>
      <w:r w:rsidR="00D557DA">
        <w:rPr>
          <w:sz w:val="22"/>
          <w:szCs w:val="22"/>
        </w:rPr>
        <w:t xml:space="preserve"> zo žiadosti Prijímateľa</w:t>
      </w:r>
      <w:r w:rsidR="009A792D">
        <w:rPr>
          <w:sz w:val="22"/>
          <w:szCs w:val="22"/>
        </w:rPr>
        <w:t>.</w:t>
      </w:r>
      <w:r w:rsidR="00D557DA">
        <w:rPr>
          <w:sz w:val="22"/>
          <w:szCs w:val="22"/>
        </w:rPr>
        <w:t xml:space="preserve"> </w:t>
      </w:r>
    </w:p>
    <w:p w14:paraId="1935CDB5" w14:textId="4D985DE8" w:rsidR="00D557DA" w:rsidRDefault="00D557DA" w:rsidP="00265983">
      <w:pPr>
        <w:tabs>
          <w:tab w:val="left" w:pos="993"/>
        </w:tabs>
        <w:spacing w:before="120" w:line="264" w:lineRule="auto"/>
        <w:ind w:left="993" w:hanging="273"/>
        <w:jc w:val="both"/>
        <w:rPr>
          <w:sz w:val="22"/>
          <w:szCs w:val="22"/>
        </w:rPr>
      </w:pPr>
      <w:r>
        <w:rPr>
          <w:sz w:val="22"/>
          <w:szCs w:val="22"/>
        </w:rPr>
        <w:t xml:space="preserve">(ii) Poskytovateľ </w:t>
      </w:r>
      <w:r w:rsidRPr="00111B98">
        <w:rPr>
          <w:sz w:val="22"/>
          <w:szCs w:val="22"/>
        </w:rPr>
        <w:t>poskytne</w:t>
      </w:r>
      <w:r>
        <w:rPr>
          <w:sz w:val="22"/>
          <w:szCs w:val="22"/>
        </w:rPr>
        <w:t xml:space="preserve"> Prijímateľovi </w:t>
      </w:r>
      <w:r w:rsidR="006C320A" w:rsidRPr="00111B98">
        <w:rPr>
          <w:sz w:val="22"/>
          <w:szCs w:val="22"/>
        </w:rPr>
        <w:t xml:space="preserve">dodatočnú lehotu nie kratšiu ako 20 dní na Začatie realizácie </w:t>
      </w:r>
      <w:r w:rsidR="008A040A" w:rsidRPr="00111B98">
        <w:rPr>
          <w:sz w:val="22"/>
          <w:szCs w:val="22"/>
        </w:rPr>
        <w:t xml:space="preserve">hlavných </w:t>
      </w:r>
      <w:r w:rsidR="006C320A" w:rsidRPr="00111B98">
        <w:rPr>
          <w:sz w:val="22"/>
          <w:szCs w:val="22"/>
        </w:rPr>
        <w:t>aktivít Projektu</w:t>
      </w:r>
      <w:r w:rsidR="005876C5" w:rsidRPr="00111B98">
        <w:rPr>
          <w:sz w:val="22"/>
          <w:szCs w:val="22"/>
        </w:rPr>
        <w:t xml:space="preserve">, </w:t>
      </w:r>
      <w:r>
        <w:rPr>
          <w:sz w:val="22"/>
          <w:szCs w:val="22"/>
        </w:rPr>
        <w:t xml:space="preserve">ak by doba medzi uplynutím </w:t>
      </w:r>
      <w:r w:rsidRPr="00111B98">
        <w:rPr>
          <w:bCs/>
          <w:sz w:val="22"/>
          <w:szCs w:val="22"/>
        </w:rPr>
        <w:t xml:space="preserve">doby troch mesiacov od termínu Začatia realizácie hlavných aktivít Projektu uvedeného v Prílohe č. 2 Zmluvy o poskytnutí NFP </w:t>
      </w:r>
      <w:r w:rsidR="009A792D">
        <w:rPr>
          <w:bCs/>
          <w:sz w:val="22"/>
          <w:szCs w:val="22"/>
        </w:rPr>
        <w:t xml:space="preserve">pred schválením zmeny </w:t>
      </w:r>
      <w:r>
        <w:rPr>
          <w:bCs/>
          <w:sz w:val="22"/>
          <w:szCs w:val="22"/>
        </w:rPr>
        <w:t xml:space="preserve">a novým termínom </w:t>
      </w:r>
      <w:r>
        <w:rPr>
          <w:sz w:val="22"/>
          <w:szCs w:val="22"/>
        </w:rPr>
        <w:t xml:space="preserve"> Začatia realizácie aktivít Projektu </w:t>
      </w:r>
      <w:r w:rsidR="009A792D">
        <w:rPr>
          <w:sz w:val="22"/>
          <w:szCs w:val="22"/>
        </w:rPr>
        <w:t xml:space="preserve">po schválení zmeny </w:t>
      </w:r>
      <w:r>
        <w:rPr>
          <w:sz w:val="22"/>
          <w:szCs w:val="22"/>
        </w:rPr>
        <w:t>trvala kratšie ako 20 dní</w:t>
      </w:r>
      <w:r w:rsidR="006C320A" w:rsidRPr="00111B98">
        <w:rPr>
          <w:sz w:val="22"/>
          <w:szCs w:val="22"/>
        </w:rPr>
        <w:t xml:space="preserve">. </w:t>
      </w:r>
      <w:r>
        <w:rPr>
          <w:sz w:val="22"/>
          <w:szCs w:val="22"/>
        </w:rPr>
        <w:t>P</w:t>
      </w:r>
      <w:r w:rsidRPr="00111B98">
        <w:rPr>
          <w:sz w:val="22"/>
          <w:szCs w:val="22"/>
        </w:rPr>
        <w:t>oskytnutá dodatočná lehota začína plynúť prvým dňom v mesiaci nasledujúcim po mesiaci uvedenom v Prílohe č. 2 Zmluvy o poskytnutí NFP v zmysle schválenej zmeny</w:t>
      </w:r>
      <w:r w:rsidR="009A792D">
        <w:rPr>
          <w:sz w:val="22"/>
          <w:szCs w:val="22"/>
        </w:rPr>
        <w:t>.</w:t>
      </w:r>
      <w:r>
        <w:rPr>
          <w:sz w:val="22"/>
          <w:szCs w:val="22"/>
        </w:rPr>
        <w:t xml:space="preserve">   </w:t>
      </w:r>
    </w:p>
    <w:p w14:paraId="08C1E884" w14:textId="77777777" w:rsidR="009A792D" w:rsidRDefault="00D557DA" w:rsidP="00265983">
      <w:pPr>
        <w:tabs>
          <w:tab w:val="left" w:pos="993"/>
        </w:tabs>
        <w:spacing w:before="120" w:line="264" w:lineRule="auto"/>
        <w:ind w:left="993" w:hanging="273"/>
        <w:jc w:val="both"/>
        <w:rPr>
          <w:sz w:val="22"/>
          <w:szCs w:val="22"/>
        </w:rPr>
      </w:pPr>
      <w:r>
        <w:rPr>
          <w:sz w:val="22"/>
          <w:szCs w:val="22"/>
        </w:rPr>
        <w:t xml:space="preserve">(iii) Ak nie je splnená podmienka podľa bodu (ii), Poskytovateľ nie je povinný poskytnúť dodatočnú lehotu. </w:t>
      </w:r>
    </w:p>
    <w:p w14:paraId="7E21828C" w14:textId="695772CF" w:rsidR="00D575DD" w:rsidRDefault="00D575DD" w:rsidP="00265983">
      <w:pPr>
        <w:tabs>
          <w:tab w:val="left" w:pos="993"/>
        </w:tabs>
        <w:spacing w:before="120" w:line="264" w:lineRule="auto"/>
        <w:ind w:left="993" w:hanging="273"/>
        <w:jc w:val="both"/>
        <w:rPr>
          <w:sz w:val="22"/>
          <w:szCs w:val="22"/>
        </w:rPr>
      </w:pPr>
      <w:r>
        <w:rPr>
          <w:sz w:val="22"/>
          <w:szCs w:val="22"/>
        </w:rPr>
        <w:t xml:space="preserve">(iv) Prijímateľ je oprávnený požiadať o posunutie termínu Začatia realizácie hlavných aktivít Projektu aj opakovane. </w:t>
      </w:r>
    </w:p>
    <w:p w14:paraId="74DA6CC6" w14:textId="5DD02DCA" w:rsidR="006C320A" w:rsidRPr="00111B98" w:rsidRDefault="006C320A" w:rsidP="009A792D">
      <w:pPr>
        <w:tabs>
          <w:tab w:val="left" w:pos="709"/>
        </w:tabs>
        <w:spacing w:before="120" w:line="264" w:lineRule="auto"/>
        <w:ind w:left="720"/>
        <w:jc w:val="both"/>
        <w:rPr>
          <w:bCs/>
          <w:sz w:val="22"/>
          <w:szCs w:val="22"/>
        </w:rPr>
      </w:pPr>
      <w:r w:rsidRPr="00111B98">
        <w:rPr>
          <w:sz w:val="22"/>
          <w:szCs w:val="22"/>
        </w:rPr>
        <w:t>A</w:t>
      </w:r>
      <w:r w:rsidR="001065F9" w:rsidRPr="00111B98">
        <w:rPr>
          <w:sz w:val="22"/>
          <w:szCs w:val="22"/>
        </w:rPr>
        <w:t xml:space="preserve">k </w:t>
      </w:r>
      <w:r w:rsidR="009A792D">
        <w:rPr>
          <w:sz w:val="22"/>
          <w:szCs w:val="22"/>
        </w:rPr>
        <w:t xml:space="preserve">Poskytovateľovi nie je </w:t>
      </w:r>
      <w:r w:rsidR="001065F9" w:rsidRPr="00111B98">
        <w:rPr>
          <w:sz w:val="22"/>
          <w:szCs w:val="22"/>
        </w:rPr>
        <w:t xml:space="preserve">doručené </w:t>
      </w:r>
      <w:r w:rsidR="00097A05" w:rsidRPr="00111B98">
        <w:rPr>
          <w:sz w:val="22"/>
          <w:szCs w:val="22"/>
        </w:rPr>
        <w:t>prostredníctvom ITMS</w:t>
      </w:r>
      <w:del w:id="561" w:author="Autor">
        <w:r w:rsidR="00FE0CB0" w:rsidRPr="00111B98" w:rsidDel="00C93844">
          <w:rPr>
            <w:sz w:val="22"/>
            <w:szCs w:val="22"/>
          </w:rPr>
          <w:delText xml:space="preserve"> </w:delText>
        </w:r>
      </w:del>
      <w:r w:rsidR="00097A05" w:rsidRPr="00111B98">
        <w:rPr>
          <w:sz w:val="22"/>
          <w:szCs w:val="22"/>
        </w:rPr>
        <w:t xml:space="preserve">2014+ </w:t>
      </w:r>
      <w:r w:rsidR="001065F9" w:rsidRPr="00111B98">
        <w:rPr>
          <w:sz w:val="22"/>
          <w:szCs w:val="22"/>
        </w:rPr>
        <w:t>Hlásenie o realizáci</w:t>
      </w:r>
      <w:r w:rsidR="00FE0CB0" w:rsidRPr="00111B98">
        <w:rPr>
          <w:sz w:val="22"/>
          <w:szCs w:val="22"/>
        </w:rPr>
        <w:t>i</w:t>
      </w:r>
      <w:r w:rsidR="008A040A" w:rsidRPr="00111B98">
        <w:rPr>
          <w:sz w:val="22"/>
          <w:szCs w:val="22"/>
        </w:rPr>
        <w:t xml:space="preserve"> </w:t>
      </w:r>
      <w:r w:rsidR="001065F9" w:rsidRPr="00111B98">
        <w:rPr>
          <w:sz w:val="22"/>
          <w:szCs w:val="22"/>
        </w:rPr>
        <w:t xml:space="preserve">aktivít Projektu, z ktorého nepochybne vyplýva, že Prijímateľ začal Realizáciu </w:t>
      </w:r>
      <w:r w:rsidR="008A040A" w:rsidRPr="00111B98">
        <w:rPr>
          <w:sz w:val="22"/>
          <w:szCs w:val="22"/>
        </w:rPr>
        <w:t xml:space="preserve">hlavných </w:t>
      </w:r>
      <w:r w:rsidR="001065F9" w:rsidRPr="00111B98">
        <w:rPr>
          <w:sz w:val="22"/>
          <w:szCs w:val="22"/>
        </w:rPr>
        <w:t>aktivít Projektu</w:t>
      </w:r>
      <w:r w:rsidR="009A792D">
        <w:rPr>
          <w:sz w:val="22"/>
          <w:szCs w:val="22"/>
        </w:rPr>
        <w:t xml:space="preserve"> v novom termíne podľa schválenej žiadosti o zmenu, pri súčasnom zohľadnení </w:t>
      </w:r>
      <w:r w:rsidR="009A792D" w:rsidRPr="00111B98">
        <w:rPr>
          <w:sz w:val="22"/>
          <w:szCs w:val="22"/>
        </w:rPr>
        <w:t>dodatočnej lehot</w:t>
      </w:r>
      <w:r w:rsidR="009A792D">
        <w:rPr>
          <w:sz w:val="22"/>
          <w:szCs w:val="22"/>
        </w:rPr>
        <w:t>y, ak sa aplikuje podľa bodu (ii) vyššie</w:t>
      </w:r>
      <w:r w:rsidRPr="00111B98">
        <w:rPr>
          <w:sz w:val="22"/>
          <w:szCs w:val="22"/>
        </w:rPr>
        <w:t xml:space="preserve">, </w:t>
      </w:r>
      <w:r w:rsidR="00D575DD" w:rsidRPr="00D575DD">
        <w:rPr>
          <w:sz w:val="22"/>
          <w:szCs w:val="22"/>
        </w:rPr>
        <w:t xml:space="preserve">alebo Prijímateľ v tejto lehote nepožiadal o zmenu Zmluvy o poskytnutí NFP podľa odseku 6.3 písmeno d) tohto článku, </w:t>
      </w:r>
      <w:r w:rsidRPr="00111B98">
        <w:rPr>
          <w:sz w:val="22"/>
          <w:szCs w:val="22"/>
        </w:rPr>
        <w:t xml:space="preserve">takéto opomenutie Prijímateľa predstavuje podstatné porušenie </w:t>
      </w:r>
      <w:r w:rsidR="00BD0D84" w:rsidRPr="00111B98">
        <w:rPr>
          <w:sz w:val="22"/>
          <w:szCs w:val="22"/>
        </w:rPr>
        <w:t>Zmluvy o poskytnutí NFP</w:t>
      </w:r>
      <w:r w:rsidRPr="00111B98">
        <w:rPr>
          <w:sz w:val="22"/>
          <w:szCs w:val="22"/>
        </w:rPr>
        <w:t xml:space="preserve">. </w:t>
      </w:r>
    </w:p>
    <w:p w14:paraId="7A8BE7D4" w14:textId="77777777" w:rsidR="006C320A" w:rsidRPr="00111B98" w:rsidRDefault="005366A5" w:rsidP="00AD0F62">
      <w:pPr>
        <w:numPr>
          <w:ilvl w:val="1"/>
          <w:numId w:val="11"/>
        </w:numPr>
        <w:tabs>
          <w:tab w:val="left" w:pos="6480"/>
        </w:tabs>
        <w:spacing w:before="120" w:line="264" w:lineRule="auto"/>
        <w:jc w:val="both"/>
        <w:rPr>
          <w:sz w:val="22"/>
          <w:szCs w:val="22"/>
        </w:rPr>
      </w:pPr>
      <w:commentRangeStart w:id="562"/>
      <w:r w:rsidRPr="00111B98">
        <w:rPr>
          <w:sz w:val="22"/>
          <w:szCs w:val="22"/>
        </w:rPr>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6.3 </w:t>
      </w:r>
      <w:r w:rsidR="005876C5" w:rsidRPr="00111B98">
        <w:rPr>
          <w:sz w:val="22"/>
          <w:szCs w:val="22"/>
        </w:rPr>
        <w:t xml:space="preserve">písmeno </w:t>
      </w:r>
      <w:r w:rsidR="00D340BE" w:rsidRPr="00111B98">
        <w:rPr>
          <w:sz w:val="22"/>
          <w:szCs w:val="22"/>
        </w:rPr>
        <w:t>f</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podanej žiadosti o zmenu zo strany Prijímateľa</w:t>
      </w:r>
      <w:r w:rsidRPr="00111B98">
        <w:rPr>
          <w:sz w:val="22"/>
          <w:szCs w:val="22"/>
        </w:rPr>
        <w:t xml:space="preserve">. </w:t>
      </w:r>
    </w:p>
    <w:p w14:paraId="7A5621F3" w14:textId="77777777"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nepožiada o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681201" w:rsidRPr="00111B98">
        <w:rPr>
          <w:sz w:val="22"/>
          <w:szCs w:val="22"/>
        </w:rPr>
        <w:t xml:space="preserve">schválenia </w:t>
      </w:r>
      <w:r w:rsidRPr="00111B98">
        <w:rPr>
          <w:sz w:val="22"/>
          <w:szCs w:val="22"/>
        </w:rPr>
        <w:t xml:space="preserve">žiadosti o predĺženie doby Realizácie </w:t>
      </w:r>
      <w:r w:rsidR="00CE6AC8" w:rsidRPr="00111B98">
        <w:rPr>
          <w:sz w:val="22"/>
          <w:szCs w:val="22"/>
        </w:rPr>
        <w:t xml:space="preserve">hlavných </w:t>
      </w:r>
      <w:r w:rsidRPr="00111B98">
        <w:rPr>
          <w:sz w:val="22"/>
          <w:szCs w:val="22"/>
        </w:rPr>
        <w:t xml:space="preserve">aktivít Projektu, sú neoprávnenými výdavkami. </w:t>
      </w:r>
      <w:r w:rsidR="00C9711D" w:rsidRPr="00111B98">
        <w:rPr>
          <w:sz w:val="22"/>
          <w:szCs w:val="22"/>
        </w:rPr>
        <w:t xml:space="preserve">Plynutie doby Realizácie hlavných aktivít Projektu nie je dotknuté neskorým podaním žiadosti o jej predĺženie, t.j. </w:t>
      </w:r>
      <w:r w:rsidR="00B017B2" w:rsidRPr="00111B98">
        <w:rPr>
          <w:sz w:val="22"/>
          <w:szCs w:val="22"/>
        </w:rPr>
        <w:t xml:space="preserve">jej plynutie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podaním žiadosti</w:t>
      </w:r>
      <w:r w:rsidR="000D7092" w:rsidRPr="00111B98">
        <w:rPr>
          <w:sz w:val="22"/>
          <w:szCs w:val="22"/>
        </w:rPr>
        <w:t xml:space="preserve"> o zmenu</w:t>
      </w:r>
      <w:r w:rsidR="00C9711D" w:rsidRPr="00111B98">
        <w:rPr>
          <w:sz w:val="22"/>
          <w:szCs w:val="22"/>
        </w:rPr>
        <w:t xml:space="preserve">. </w:t>
      </w:r>
    </w:p>
    <w:p w14:paraId="55615D37" w14:textId="77777777"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neschváli predĺženie doby Realizácie </w:t>
      </w:r>
      <w:r w:rsidR="007E4ECB" w:rsidRPr="00111B98">
        <w:rPr>
          <w:sz w:val="22"/>
          <w:szCs w:val="22"/>
        </w:rPr>
        <w:t xml:space="preserve">hlavných </w:t>
      </w:r>
      <w:r w:rsidRPr="00111B98">
        <w:rPr>
          <w:sz w:val="22"/>
          <w:szCs w:val="22"/>
        </w:rPr>
        <w:t>aktivít Projektu, ak z existujúcich dokladov, ktorých relevantnosť je nepochybná</w:t>
      </w:r>
      <w:r w:rsidR="00E751F4" w:rsidRPr="00111B98">
        <w:rPr>
          <w:sz w:val="22"/>
          <w:szCs w:val="22"/>
        </w:rPr>
        <w:t xml:space="preserve"> a ktoré predložil Prijímateľ v rámci žiadosti o zmenu, alebo si nechal vypracovať Poskytovateľ pre účely posúdenia takejto zmeny</w:t>
      </w:r>
      <w:r w:rsidRPr="00111B98">
        <w:rPr>
          <w:sz w:val="22"/>
          <w:szCs w:val="22"/>
        </w:rPr>
        <w:t xml:space="preserve">, vyplýva, že doba </w:t>
      </w:r>
      <w:r w:rsidR="00292EC1" w:rsidRPr="00111B98">
        <w:rPr>
          <w:sz w:val="22"/>
          <w:szCs w:val="22"/>
        </w:rPr>
        <w:t xml:space="preserve">od podania </w:t>
      </w:r>
      <w:r w:rsidRPr="00111B98">
        <w:rPr>
          <w:sz w:val="22"/>
          <w:szCs w:val="22"/>
        </w:rPr>
        <w:t>žiadosti o zmenu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562"/>
      <w:r w:rsidR="00105069">
        <w:rPr>
          <w:rStyle w:val="Odkaznakomentr"/>
        </w:rPr>
        <w:commentReference w:id="562"/>
      </w:r>
    </w:p>
    <w:p w14:paraId="1341DD3A" w14:textId="26B0F703" w:rsidR="00FD3DED" w:rsidRPr="00111B98" w:rsidRDefault="00BE0387" w:rsidP="00901E68">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w:t>
      </w:r>
      <w:ins w:id="563" w:author="Autor">
        <w:r w:rsidR="00901E68" w:rsidRPr="00901E68">
          <w:rPr>
            <w:sz w:val="22"/>
            <w:szCs w:val="22"/>
          </w:rPr>
          <w:t>o finančnej kontrole a audite a o zmene a doplnení niektorých zákonov (ďalej len "zákon o finančnej kontrole a audite")</w:t>
        </w:r>
        <w:r w:rsidR="00901E68">
          <w:rPr>
            <w:sz w:val="22"/>
            <w:szCs w:val="22"/>
          </w:rPr>
          <w:t xml:space="preserve"> </w:t>
        </w:r>
      </w:ins>
      <w:del w:id="564" w:author="Autor">
        <w:r w:rsidR="005C2341" w:rsidRPr="00111B98" w:rsidDel="00901E68">
          <w:rPr>
            <w:sz w:val="22"/>
            <w:szCs w:val="22"/>
          </w:rPr>
          <w:delText>o finančnej kontrole a  audite</w:delText>
        </w:r>
      </w:del>
      <w:r w:rsidR="005C2341" w:rsidRPr="00111B98">
        <w:rPr>
          <w:sz w:val="22"/>
          <w:szCs w:val="22"/>
        </w:rPr>
        <w:t xml:space="preserv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budú všetky výdavky, ku ktorým sa vzťahujú vykonané zmeny, </w:t>
      </w:r>
      <w:r w:rsidR="005876C5" w:rsidRPr="00E32DB8">
        <w:rPr>
          <w:sz w:val="22"/>
          <w:szCs w:val="22"/>
        </w:rPr>
        <w:t>zamietnuté.</w:t>
      </w:r>
      <w:r w:rsidR="005876C5" w:rsidRPr="00111B98">
        <w:rPr>
          <w:sz w:val="22"/>
          <w:szCs w:val="22"/>
        </w:rPr>
        <w:t xml:space="preserve"> Prijímateľ je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6.10</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7D63F212"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commentRangeStart w:id="565"/>
      <w:r w:rsidR="004B34C1" w:rsidRPr="00111B98">
        <w:rPr>
          <w:bCs/>
          <w:sz w:val="22"/>
          <w:szCs w:val="22"/>
        </w:rPr>
        <w:t xml:space="preserve">to neplatí, ak ide o zníženie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565"/>
      <w:r w:rsidR="00BE0387">
        <w:rPr>
          <w:rStyle w:val="Odkaznakomentr"/>
        </w:rPr>
        <w:commentReference w:id="565"/>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5ACF6B90" w:rsidR="00BE37DC" w:rsidRPr="00A14E80" w:rsidRDefault="00BE37DC">
      <w:pPr>
        <w:pStyle w:val="Odsekzoznamu"/>
        <w:numPr>
          <w:ilvl w:val="0"/>
          <w:numId w:val="71"/>
        </w:numPr>
        <w:spacing w:before="240" w:line="260" w:lineRule="atLeast"/>
        <w:ind w:left="2127" w:hanging="709"/>
        <w:pPrChange w:id="566" w:author="Autor">
          <w:pPr>
            <w:pStyle w:val="AOHead4"/>
            <w:numPr>
              <w:numId w:val="44"/>
            </w:numPr>
            <w:spacing w:before="120" w:line="264" w:lineRule="auto"/>
          </w:pPr>
        </w:pPrChange>
      </w:pPr>
      <w:r w:rsidRPr="00B31021">
        <w:rPr>
          <w:sz w:val="22"/>
          <w:szCs w:val="22"/>
          <w:rPrChange w:id="567" w:author="Autor">
            <w:rPr/>
          </w:rPrChange>
        </w:rPr>
        <w:t>v prípade zmeny vecného plnenia, ktorého dôsledkom je navrhovaná zmena v rozpočte Projektu, preukázanie súladu takejto zmeny s režimom zmien dohodnutých v zmluve medzi Prijímateľom a  Dodávateľom a s ustanovením §</w:t>
      </w:r>
      <w:r w:rsidR="00277E78" w:rsidRPr="00B31021">
        <w:rPr>
          <w:sz w:val="22"/>
          <w:szCs w:val="22"/>
          <w:rPrChange w:id="568" w:author="Autor">
            <w:rPr/>
          </w:rPrChange>
        </w:rPr>
        <w:t xml:space="preserve"> </w:t>
      </w:r>
      <w:r w:rsidR="008A7AD0" w:rsidRPr="00B31021">
        <w:rPr>
          <w:sz w:val="22"/>
          <w:szCs w:val="22"/>
          <w:rPrChange w:id="569" w:author="Autor">
            <w:rPr/>
          </w:rPrChange>
        </w:rPr>
        <w:t>18</w:t>
      </w:r>
      <w:r w:rsidRPr="00B31021">
        <w:rPr>
          <w:sz w:val="22"/>
          <w:szCs w:val="22"/>
          <w:rPrChange w:id="570" w:author="Autor">
            <w:rPr/>
          </w:rPrChange>
        </w:rPr>
        <w:t xml:space="preserve"> zákona o</w:t>
      </w:r>
      <w:r w:rsidR="00D768AA" w:rsidRPr="00B31021">
        <w:rPr>
          <w:sz w:val="22"/>
          <w:szCs w:val="22"/>
          <w:rPrChange w:id="571" w:author="Autor">
            <w:rPr/>
          </w:rPrChange>
        </w:rPr>
        <w:t> </w:t>
      </w:r>
      <w:r w:rsidRPr="00B31021">
        <w:rPr>
          <w:sz w:val="22"/>
          <w:szCs w:val="22"/>
          <w:rPrChange w:id="572" w:author="Autor">
            <w:rPr/>
          </w:rPrChange>
        </w:rPr>
        <w:t>VO</w:t>
      </w:r>
      <w:r w:rsidR="00D768AA" w:rsidRPr="00B31021">
        <w:rPr>
          <w:sz w:val="22"/>
          <w:szCs w:val="22"/>
          <w:rPrChange w:id="573" w:author="Autor">
            <w:rPr/>
          </w:rPrChange>
        </w:rPr>
        <w:t>,</w:t>
      </w:r>
      <w:r w:rsidR="008A7AD0" w:rsidRPr="00B31021">
        <w:rPr>
          <w:sz w:val="22"/>
          <w:szCs w:val="22"/>
          <w:rPrChange w:id="574" w:author="Autor">
            <w:rPr/>
          </w:rPrChange>
        </w:rPr>
        <w:t xml:space="preserve"> alebo § 10a zákona č. 25/2006 Z. z.</w:t>
      </w:r>
      <w:ins w:id="575" w:author="Autor">
        <w:r w:rsidR="00633DDD" w:rsidRPr="00B31021">
          <w:rPr>
            <w:sz w:val="22"/>
            <w:szCs w:val="22"/>
            <w:rPrChange w:id="576" w:author="Autor">
              <w:rPr/>
            </w:rPrChange>
          </w:rPr>
          <w:t xml:space="preserve"> o verejnom obstarávaní a o zmene a doplnení niektorých zákonov  (ďalej len "zákon č. 25/2006 Z. z."),</w:t>
        </w:r>
      </w:ins>
    </w:p>
    <w:p w14:paraId="34E1A5F8" w14:textId="77777777" w:rsidR="001C3F6A" w:rsidRPr="00A14E80" w:rsidRDefault="001C3F6A">
      <w:pPr>
        <w:pStyle w:val="Odsekzoznamu"/>
        <w:numPr>
          <w:ilvl w:val="0"/>
          <w:numId w:val="71"/>
        </w:numPr>
        <w:spacing w:before="240" w:line="260" w:lineRule="atLeast"/>
        <w:ind w:left="2127" w:hanging="709"/>
        <w:pPrChange w:id="577" w:author="Autor">
          <w:pPr>
            <w:pStyle w:val="AOHead4"/>
            <w:numPr>
              <w:numId w:val="44"/>
            </w:numPr>
            <w:spacing w:before="120" w:line="264" w:lineRule="auto"/>
          </w:pPr>
        </w:pPrChange>
      </w:pPr>
      <w:r w:rsidRPr="00B31021">
        <w:rPr>
          <w:sz w:val="22"/>
          <w:szCs w:val="22"/>
          <w:rPrChange w:id="578" w:author="Autor">
            <w:rPr/>
          </w:rPrChange>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A14E80" w:rsidRDefault="00BE37DC">
      <w:pPr>
        <w:pStyle w:val="Odsekzoznamu"/>
        <w:numPr>
          <w:ilvl w:val="0"/>
          <w:numId w:val="71"/>
        </w:numPr>
        <w:spacing w:before="240" w:line="260" w:lineRule="atLeast"/>
        <w:ind w:left="2127" w:hanging="709"/>
        <w:pPrChange w:id="579" w:author="Autor">
          <w:pPr>
            <w:pStyle w:val="AOHead4"/>
            <w:numPr>
              <w:numId w:val="44"/>
            </w:numPr>
            <w:spacing w:before="120" w:line="264" w:lineRule="auto"/>
          </w:pPr>
        </w:pPrChange>
      </w:pPr>
      <w:r w:rsidRPr="00B31021">
        <w:rPr>
          <w:sz w:val="22"/>
          <w:szCs w:val="22"/>
          <w:rPrChange w:id="580" w:author="Autor">
            <w:rPr/>
          </w:rPrChange>
        </w:rPr>
        <w:t xml:space="preserve">v prípade vypustenia určitého vecného plnenia, v dôsledku čoho sa navrhuje znížiť Rozpočet Projektu, odôvodnenie, že nejde o Podstatnú zmenu Projektu, konkrétne s ohľadom na </w:t>
      </w:r>
      <w:r w:rsidR="00657990" w:rsidRPr="00B31021">
        <w:rPr>
          <w:sz w:val="22"/>
          <w:szCs w:val="22"/>
          <w:rPrChange w:id="581" w:author="Autor">
            <w:rPr/>
          </w:rPrChange>
        </w:rPr>
        <w:t>naplnenie podmienok podľa písm</w:t>
      </w:r>
      <w:r w:rsidR="00AC10F0" w:rsidRPr="00B31021">
        <w:rPr>
          <w:sz w:val="22"/>
          <w:szCs w:val="22"/>
          <w:rPrChange w:id="582" w:author="Autor">
            <w:rPr/>
          </w:rPrChange>
        </w:rPr>
        <w:t>ena</w:t>
      </w:r>
      <w:r w:rsidR="00657990" w:rsidRPr="00B31021">
        <w:rPr>
          <w:sz w:val="22"/>
          <w:szCs w:val="22"/>
          <w:rPrChange w:id="583" w:author="Autor">
            <w:rPr/>
          </w:rPrChange>
        </w:rPr>
        <w:t xml:space="preserve"> c) z definície Podstatnej zmeny Projektu uvedenej v článku </w:t>
      </w:r>
      <w:r w:rsidR="00F075CB" w:rsidRPr="00B31021">
        <w:rPr>
          <w:sz w:val="22"/>
          <w:szCs w:val="22"/>
          <w:rPrChange w:id="584" w:author="Autor">
            <w:rPr/>
          </w:rPrChange>
        </w:rPr>
        <w:t>1 ods</w:t>
      </w:r>
      <w:r w:rsidR="00AC10F0" w:rsidRPr="00B31021">
        <w:rPr>
          <w:sz w:val="22"/>
          <w:szCs w:val="22"/>
          <w:rPrChange w:id="585" w:author="Autor">
            <w:rPr/>
          </w:rPrChange>
        </w:rPr>
        <w:t>ek</w:t>
      </w:r>
      <w:r w:rsidR="00F075CB" w:rsidRPr="00B31021">
        <w:rPr>
          <w:sz w:val="22"/>
          <w:szCs w:val="22"/>
          <w:rPrChange w:id="586" w:author="Autor">
            <w:rPr/>
          </w:rPrChange>
        </w:rPr>
        <w:t xml:space="preserve"> 3 VZP </w:t>
      </w:r>
      <w:r w:rsidR="00657990" w:rsidRPr="00B31021">
        <w:rPr>
          <w:sz w:val="22"/>
          <w:szCs w:val="22"/>
          <w:rPrChange w:id="587" w:author="Autor">
            <w:rPr/>
          </w:rPrChange>
        </w:rPr>
        <w:t xml:space="preserve">(vplyv na povahu, ciele alebo podmienky realizácie Projektu). </w:t>
      </w:r>
      <w:r w:rsidRPr="00B31021">
        <w:rPr>
          <w:sz w:val="22"/>
          <w:szCs w:val="22"/>
          <w:rPrChange w:id="588" w:author="Autor">
            <w:rPr/>
          </w:rPrChange>
        </w:rPr>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77777777"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 xml:space="preserve">6.10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77777777"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6.12,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ante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2BAF27A0"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6.10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77777777"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589"/>
      <w:r w:rsidRPr="00111B98">
        <w:rPr>
          <w:bCs/>
          <w:sz w:val="22"/>
          <w:szCs w:val="22"/>
        </w:rPr>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589"/>
      <w:r w:rsidRPr="00111B98">
        <w:rPr>
          <w:rStyle w:val="Odkaznakomentr"/>
          <w:sz w:val="22"/>
          <w:szCs w:val="22"/>
        </w:rPr>
        <w:commentReference w:id="589"/>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strany sa zaväzujú uzavrieť dodatok k Zmluve o poskytnutí 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rekalkuláciou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A14E80" w:rsidRDefault="00696212">
      <w:pPr>
        <w:pStyle w:val="Nadpis3"/>
        <w:numPr>
          <w:ilvl w:val="0"/>
          <w:numId w:val="57"/>
        </w:numPr>
        <w:ind w:left="426" w:hanging="426"/>
        <w:pPrChange w:id="590" w:author="Autor">
          <w:pPr>
            <w:pStyle w:val="Nadpis3"/>
            <w:numPr>
              <w:numId w:val="4"/>
            </w:numPr>
            <w:tabs>
              <w:tab w:val="num" w:pos="360"/>
            </w:tabs>
            <w:spacing w:before="120" w:after="0" w:line="264" w:lineRule="auto"/>
            <w:ind w:left="360" w:hanging="360"/>
            <w:jc w:val="both"/>
          </w:pPr>
        </w:pPrChange>
      </w:pPr>
      <w:r w:rsidRPr="00A14E80">
        <w:t>ZÁVEREČNÉ USTANOVENIA</w:t>
      </w:r>
    </w:p>
    <w:p w14:paraId="799B4860" w14:textId="77777777" w:rsidR="003B32AA" w:rsidRPr="00111B98" w:rsidRDefault="003B32AA" w:rsidP="00B85D5F"/>
    <w:p w14:paraId="55347100" w14:textId="3D429F26"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w:t>
      </w:r>
      <w:ins w:id="591" w:author="Autor">
        <w:r w:rsidR="00C71469">
          <w:rPr>
            <w:sz w:val="22"/>
            <w:szCs w:val="22"/>
          </w:rPr>
          <w:t xml:space="preserve"> </w:t>
        </w:r>
      </w:ins>
      <w:r w:rsidRPr="00111B98">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74427ADE"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w:t>
      </w:r>
      <w:del w:id="592" w:author="Autor">
        <w:r w:rsidR="00465881" w:rsidRPr="00111B98" w:rsidDel="00AD514C">
          <w:rPr>
            <w:sz w:val="22"/>
            <w:szCs w:val="22"/>
          </w:rPr>
          <w:delText xml:space="preserve">neoprávnenej </w:delText>
        </w:r>
      </w:del>
      <w:r w:rsidR="00465881" w:rsidRPr="00111B98">
        <w:rPr>
          <w:sz w:val="22"/>
          <w:szCs w:val="22"/>
        </w:rPr>
        <w:t xml:space="preserve">štátnej pomoci </w:t>
      </w:r>
      <w:ins w:id="593" w:author="Autor">
        <w:r w:rsidR="00AD514C">
          <w:rPr>
            <w:sz w:val="22"/>
            <w:szCs w:val="22"/>
          </w:rPr>
          <w:t xml:space="preserve">poskytnutej v rozpore s uplatniteľnými pravidlami vyplývajúcimi z právnych predpisov SR a právnych aktov EÚ </w:t>
        </w:r>
      </w:ins>
      <w:r w:rsidR="00465881" w:rsidRPr="00111B98">
        <w:rPr>
          <w:sz w:val="22"/>
          <w:szCs w:val="22"/>
        </w:rPr>
        <w:t xml:space="preserve">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77777777"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594"/>
      <w:r w:rsidR="003E1853" w:rsidRPr="00111B98">
        <w:rPr>
          <w:sz w:val="22"/>
          <w:szCs w:val="22"/>
        </w:rPr>
        <w:t xml:space="preserve"> </w:t>
      </w:r>
      <w:r w:rsidR="00696212" w:rsidRPr="00111B98">
        <w:rPr>
          <w:sz w:val="22"/>
          <w:szCs w:val="22"/>
        </w:rPr>
        <w:t>rovnopisoch</w:t>
      </w:r>
      <w:commentRangeEnd w:id="594"/>
      <w:r w:rsidR="003E1853" w:rsidRPr="00111B98">
        <w:rPr>
          <w:rStyle w:val="Odkaznakomentr"/>
        </w:rPr>
        <w:commentReference w:id="594"/>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595"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95"/>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596"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596"/>
      <w:r w:rsidRPr="00111B98">
        <w:rPr>
          <w:bCs/>
          <w:sz w:val="22"/>
          <w:szCs w:val="22"/>
        </w:rPr>
        <w:t xml:space="preserve">, dňa </w:t>
      </w:r>
      <w:bookmarkStart w:id="597"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97"/>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598"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598"/>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336C00CC" w14:textId="77777777" w:rsidR="007A4668" w:rsidRDefault="007A4668" w:rsidP="007A4668">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viď predchádzajúci komentár)</w:t>
      </w:r>
      <w:r w:rsidRPr="00C310D8">
        <w:t>.</w:t>
      </w:r>
    </w:p>
  </w:comment>
  <w:comment w:id="1"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4"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5"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6" w:author="Autor" w:initials="A">
    <w:p w14:paraId="0CC76DB0" w14:textId="77777777" w:rsidR="00D575DD" w:rsidRDefault="00D575DD">
      <w:pPr>
        <w:pStyle w:val="Textkomentra"/>
      </w:pPr>
      <w:r>
        <w:rPr>
          <w:rStyle w:val="Odkaznakomentr"/>
        </w:rPr>
        <w:annotationRef/>
      </w:r>
      <w:r>
        <w:t>vypustí sa v prípade veľkých projektov</w:t>
      </w:r>
    </w:p>
  </w:comment>
  <w:comment w:id="8" w:author="Autor" w:initials="A">
    <w:p w14:paraId="5EAC5378" w14:textId="77777777" w:rsidR="00D575DD" w:rsidRDefault="00D575DD">
      <w:pPr>
        <w:pStyle w:val="Textkomentra"/>
      </w:pPr>
      <w:r>
        <w:rPr>
          <w:rStyle w:val="Odkaznakomentr"/>
        </w:rPr>
        <w:annotationRef/>
      </w:r>
      <w:r>
        <w:t xml:space="preserve">uvedený text sa pri veľkých projektoch nahradí nasledovným znením: „v dôsledku postupu podľa §27 odsek 7 a 8 zákona o príspevku z EŠIF, po prechádzajúcom predložení žiadosti o poskytnutie NFP na schválenie Európskej komisii.“. </w:t>
      </w:r>
    </w:p>
  </w:comment>
  <w:comment w:id="148"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149"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153"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331"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340"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387" w:author="Autor" w:initials="A">
    <w:p w14:paraId="4580F5BF" w14:textId="2644D562"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r w:rsidR="00A01929">
        <w:t xml:space="preserve">, </w:t>
      </w:r>
      <w:r w:rsidR="00A01929" w:rsidRPr="00A01929">
        <w:t>inak sa písm. a) vymaže; ak sa vymaže, pozor na súvis s</w:t>
      </w:r>
      <w:r w:rsidR="00EF500B">
        <w:t xml:space="preserve"> ostatnými písmenami odseku 3.1 a odsekom </w:t>
      </w:r>
      <w:r w:rsidR="00A01929" w:rsidRPr="00A01929">
        <w:t>3.2</w:t>
      </w:r>
      <w:r w:rsidR="00A01929">
        <w:t>.</w:t>
      </w:r>
    </w:p>
  </w:comment>
  <w:comment w:id="388"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390"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393"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401"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422"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430"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417"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438" w:author="Autor" w:initials="A">
    <w:p w14:paraId="5F5024B8" w14:textId="77777777" w:rsidR="00D575DD" w:rsidRDefault="00D575DD">
      <w:pPr>
        <w:pStyle w:val="Textkomentra"/>
      </w:pPr>
      <w:r>
        <w:rPr>
          <w:rStyle w:val="Odkaznakomentr"/>
        </w:rPr>
        <w:annotationRef/>
      </w:r>
      <w:r>
        <w:t>Vymaže sa, ak nie je relevantné</w:t>
      </w:r>
    </w:p>
  </w:comment>
  <w:comment w:id="446" w:author="Autor" w:initials="A">
    <w:p w14:paraId="15BD0A28" w14:textId="0385C766" w:rsidR="00D575DD" w:rsidRDefault="00D575DD">
      <w:pPr>
        <w:pStyle w:val="Textkomentra"/>
      </w:pPr>
      <w:r>
        <w:rPr>
          <w:rStyle w:val="Odkaznakomentr"/>
        </w:rPr>
        <w:annotationRef/>
      </w:r>
      <w:r>
        <w:t xml:space="preserve"> Vyznačený text sa použije iba v prípade, ak sa v zmysle Výzvy môže na financovanie projektu využiť Vecný príspevok, inak sa vymaže.</w:t>
      </w:r>
    </w:p>
  </w:comment>
  <w:comment w:id="451"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450"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460"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474"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518" w:author="Autor" w:initials="A">
    <w:p w14:paraId="567B1E71" w14:textId="77777777" w:rsidR="00D575DD" w:rsidRDefault="00D575DD">
      <w:pPr>
        <w:pStyle w:val="Textkomentra"/>
      </w:pPr>
      <w:r>
        <w:rPr>
          <w:rStyle w:val="Odkaznakomentr"/>
        </w:rPr>
        <w:annotationRef/>
      </w:r>
      <w:r>
        <w:t>Doplní RO</w:t>
      </w:r>
    </w:p>
  </w:comment>
  <w:comment w:id="519"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524"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539" w:author="Autor" w:initials="A">
    <w:p w14:paraId="03D5A31F" w14:textId="167955A2" w:rsidR="00CD523E" w:rsidRDefault="00CD523E">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541"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 xml:space="preserve">priebežne“ sa v minulosti pri dopytovo – orientovaných projektoch neosvedčila. V prípade relevantnosti je možné viazať predkladanie ŽoP aj na konkrétny </w:t>
      </w:r>
      <w:r w:rsidRPr="00CA2D0D">
        <w:t>minimálny finančný</w:t>
      </w:r>
      <w:r w:rsidRPr="00910086">
        <w:t xml:space="preserve"> limit alebo prosto ponechať vymedzenie z PO 2007-13 „priebežne“ namiesto uvedeného časového</w:t>
      </w:r>
      <w:r>
        <w:t xml:space="preserve"> limitu (t.j.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542"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t.j.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543" w:author="Autor" w:initials="A">
    <w:p w14:paraId="68269B38" w14:textId="77777777" w:rsidR="00D575DD" w:rsidRDefault="00D575DD" w:rsidP="00AA2770">
      <w:pPr>
        <w:pStyle w:val="Textkomentra"/>
      </w:pPr>
      <w:r>
        <w:rPr>
          <w:rStyle w:val="Odkaznakomentr"/>
        </w:rPr>
        <w:annotationRef/>
      </w:r>
      <w:r w:rsidRPr="001D5235">
        <w:t>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sui generis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546"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549"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550"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554"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555"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556"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557" w:author="Autor" w:initials="A">
    <w:p w14:paraId="4390455B" w14:textId="39D235DF" w:rsidR="00D575DD" w:rsidRDefault="00D575DD">
      <w:pPr>
        <w:pStyle w:val="Textkomentra"/>
      </w:pPr>
      <w:r>
        <w:rPr>
          <w:rStyle w:val="Odkaznakomentr"/>
        </w:rPr>
        <w:annotationRef/>
      </w:r>
      <w:r>
        <w:t xml:space="preserve">túto zmenu možno úplne vypustiť, ak v rámci Výzvy nebola stanovená časová oprávnenosť realizácie aktivít projektu. V takom prípade zostáva jediný limit, a to konečný dátum oprávnenosti vyplývajúci priamo zo všeobecného nariadenia, v zmluve z definície realizácie hlavných aktivít projektu. V prípade, ak sa text vypustí, je potrebné: </w:t>
      </w:r>
    </w:p>
    <w:p w14:paraId="26DAFABF" w14:textId="47C88AC4" w:rsidR="00D575DD" w:rsidRDefault="00D575DD" w:rsidP="00105069">
      <w:pPr>
        <w:pStyle w:val="Textkomentra"/>
        <w:numPr>
          <w:ilvl w:val="0"/>
          <w:numId w:val="56"/>
        </w:numPr>
      </w:pPr>
      <w:r>
        <w:t xml:space="preserve"> nahradiť ho textom „neuplatňuje sa“ v tomto vyznačenom písmene f), aby sa neposúvali písmenká kvôli neskorších krížovým odkazom a </w:t>
      </w:r>
    </w:p>
    <w:p w14:paraId="44061A41" w14:textId="6C9FDAD2" w:rsidR="00D575DD" w:rsidRDefault="00D575DD" w:rsidP="00105069">
      <w:pPr>
        <w:pStyle w:val="Textkomentra"/>
        <w:numPr>
          <w:ilvl w:val="0"/>
          <w:numId w:val="56"/>
        </w:numPr>
      </w:pPr>
      <w:r>
        <w:t xml:space="preserve"> vykonať zmenu textu v ustanovení odseku 6.9 tohto článku 6 zmluvy a</w:t>
      </w:r>
    </w:p>
    <w:p w14:paraId="67ECC467" w14:textId="0310890D" w:rsidR="00D575DD" w:rsidRDefault="00D575DD" w:rsidP="00105069">
      <w:pPr>
        <w:pStyle w:val="Textkomentra"/>
        <w:numPr>
          <w:ilvl w:val="0"/>
          <w:numId w:val="56"/>
        </w:numPr>
      </w:pPr>
      <w:r>
        <w:t xml:space="preserve"> vykonať zmenu textu v ustanovení článku 8 odsek 1 VZP a </w:t>
      </w:r>
    </w:p>
    <w:p w14:paraId="20D27AFE" w14:textId="6F4DFF28" w:rsidR="00D575DD" w:rsidRDefault="00D575DD" w:rsidP="00105069">
      <w:pPr>
        <w:pStyle w:val="Textkomentra"/>
        <w:numPr>
          <w:ilvl w:val="0"/>
          <w:numId w:val="56"/>
        </w:numPr>
      </w:pPr>
      <w:r>
        <w:t xml:space="preserve"> vykonať zmenu textu v ustanovení čl. 9, ods. 4 písm. b) bod (vii) VZP. </w:t>
      </w:r>
    </w:p>
  </w:comment>
  <w:comment w:id="558"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559"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560"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562" w:author="Autor" w:initials="A">
    <w:p w14:paraId="46E1D30F" w14:textId="3C6C99EF" w:rsidR="00D575DD" w:rsidRDefault="00D575DD">
      <w:pPr>
        <w:pStyle w:val="Textkomentra"/>
      </w:pPr>
      <w:r>
        <w:rPr>
          <w:rStyle w:val="Odkaznakomentr"/>
        </w:rPr>
        <w:annotationRef/>
      </w:r>
      <w:r>
        <w:t xml:space="preserve">V prípade, ak sa poskytovateľ rozhodol vypustiť z odseku 6.3 písmeno f) v zmysle tam uvedeného komentára, pretože nemá stanovenú časovú podmienku poskytnutia príspevku, ktorá limituje dobu RHAP na určitý obmedzený čas (napr. xx mesiacov), celý text odseku 6.9 sa nahradí týmto novým textom: </w:t>
      </w:r>
    </w:p>
    <w:p w14:paraId="6B94C590" w14:textId="3AF3FB25" w:rsidR="00D575DD" w:rsidRDefault="00D575DD">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2604AC9" w14:textId="60D9E4FB" w:rsidR="00D575DD" w:rsidRDefault="00D575DD">
      <w:pPr>
        <w:pStyle w:val="Textkomentra"/>
      </w:pPr>
      <w:r>
        <w:rPr>
          <w:sz w:val="22"/>
          <w:szCs w:val="22"/>
        </w:rPr>
        <w:t xml:space="preserve">Zároveň sa upozorňuje na potrebu vykonania zmeny v článku 8 ods. 1 VZP. </w:t>
      </w:r>
    </w:p>
  </w:comment>
  <w:comment w:id="565"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589"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594"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6C00CC" w15:done="0"/>
  <w15:commentEx w15:paraId="3A87D969" w15:done="0"/>
  <w15:commentEx w15:paraId="08AC68F7" w15:done="0"/>
  <w15:commentEx w15:paraId="59437AB6" w15:done="0"/>
  <w15:commentEx w15:paraId="0CC76DB0" w15:done="0"/>
  <w15:commentEx w15:paraId="5EAC5378" w15:done="0"/>
  <w15:commentEx w15:paraId="0551F6B0" w15:done="0"/>
  <w15:commentEx w15:paraId="34717B28" w15:done="0"/>
  <w15:commentEx w15:paraId="008E705F" w15:done="0"/>
  <w15:commentEx w15:paraId="7379A0E2" w15:done="0"/>
  <w15:commentEx w15:paraId="1C1DFD09"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4C4BBC74" w15:done="0"/>
  <w15:commentEx w15:paraId="0544101A" w15:done="0"/>
  <w15:commentEx w15:paraId="03D5A31F"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12D53F1A" w15:done="0"/>
  <w15:commentEx w15:paraId="20D27AFE" w15:done="0"/>
  <w15:commentEx w15:paraId="603C4178" w15:done="0"/>
  <w15:commentEx w15:paraId="02A88F95" w15:done="0"/>
  <w15:commentEx w15:paraId="17990BB1" w15:done="0"/>
  <w15:commentEx w15:paraId="02604AC9" w15:done="0"/>
  <w15:commentEx w15:paraId="5F5DAEC2" w15:done="0"/>
  <w15:commentEx w15:paraId="6562407F" w15:done="0"/>
  <w15:commentEx w15:paraId="055125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6C00CC" w16cid:durableId="1FF6C1F3"/>
  <w16cid:commentId w16cid:paraId="3A87D969" w16cid:durableId="1FF6C1F4"/>
  <w16cid:commentId w16cid:paraId="08AC68F7" w16cid:durableId="1FF6C1F5"/>
  <w16cid:commentId w16cid:paraId="59437AB6" w16cid:durableId="1FF6C1F6"/>
  <w16cid:commentId w16cid:paraId="0CC76DB0" w16cid:durableId="1FF6C1F7"/>
  <w16cid:commentId w16cid:paraId="5EAC5378" w16cid:durableId="1FF6C1F8"/>
  <w16cid:commentId w16cid:paraId="0551F6B0" w16cid:durableId="1FF6C1F9"/>
  <w16cid:commentId w16cid:paraId="34717B28" w16cid:durableId="1FF6C1FA"/>
  <w16cid:commentId w16cid:paraId="008E705F" w16cid:durableId="1FF6C1FB"/>
  <w16cid:commentId w16cid:paraId="7379A0E2" w16cid:durableId="1FF6C1FC"/>
  <w16cid:commentId w16cid:paraId="1C1DFD09" w16cid:durableId="1FF6C1FD"/>
  <w16cid:commentId w16cid:paraId="4580F5BF" w16cid:durableId="1FF6C1FE"/>
  <w16cid:commentId w16cid:paraId="7F60720E" w16cid:durableId="1FF6C1FF"/>
  <w16cid:commentId w16cid:paraId="320482D7" w16cid:durableId="1FF6C200"/>
  <w16cid:commentId w16cid:paraId="721C4067" w16cid:durableId="1FF6C201"/>
  <w16cid:commentId w16cid:paraId="40DFA881" w16cid:durableId="1FF6C202"/>
  <w16cid:commentId w16cid:paraId="04AFF488" w16cid:durableId="1FF6C203"/>
  <w16cid:commentId w16cid:paraId="6D44B1FC" w16cid:durableId="1FF6C204"/>
  <w16cid:commentId w16cid:paraId="5E567357" w16cid:durableId="1FF6C205"/>
  <w16cid:commentId w16cid:paraId="5F5024B8" w16cid:durableId="1FF6C206"/>
  <w16cid:commentId w16cid:paraId="15BD0A28" w16cid:durableId="1FF6C207"/>
  <w16cid:commentId w16cid:paraId="710674BF" w16cid:durableId="1FF6C208"/>
  <w16cid:commentId w16cid:paraId="0A763ACA" w16cid:durableId="1FF6C209"/>
  <w16cid:commentId w16cid:paraId="209D881A" w16cid:durableId="1FF6C20A"/>
  <w16cid:commentId w16cid:paraId="7D446F0B" w16cid:durableId="1FF6C20B"/>
  <w16cid:commentId w16cid:paraId="567B1E71" w16cid:durableId="1FF6C20C"/>
  <w16cid:commentId w16cid:paraId="5F9166F2" w16cid:durableId="1FF96CE5"/>
  <w16cid:commentId w16cid:paraId="6A95F021" w16cid:durableId="1FF96D75"/>
  <w16cid:commentId w16cid:paraId="4C4BBC74" w16cid:durableId="1FF6C20D"/>
  <w16cid:commentId w16cid:paraId="0544101A" w16cid:durableId="1FF6C20E"/>
  <w16cid:commentId w16cid:paraId="01210344" w16cid:durableId="1FF96EC4"/>
  <w16cid:commentId w16cid:paraId="1F2A7AC2" w16cid:durableId="1FF6C20F"/>
  <w16cid:commentId w16cid:paraId="03D5A31F" w16cid:durableId="1FF6C210"/>
  <w16cid:commentId w16cid:paraId="2F703878" w16cid:durableId="1FF6C211"/>
  <w16cid:commentId w16cid:paraId="7F332530" w16cid:durableId="1FF6C212"/>
  <w16cid:commentId w16cid:paraId="2C1DAC0E" w16cid:durableId="1FF6C213"/>
  <w16cid:commentId w16cid:paraId="095E6078" w16cid:durableId="1FF6C214"/>
  <w16cid:commentId w16cid:paraId="299BC90F" w16cid:durableId="1FF6C215"/>
  <w16cid:commentId w16cid:paraId="084B6757" w16cid:durableId="1FF6C216"/>
  <w16cid:commentId w16cid:paraId="587D1718" w16cid:durableId="1FF6C217"/>
  <w16cid:commentId w16cid:paraId="51EBDAF8" w16cid:durableId="1FF6C218"/>
  <w16cid:commentId w16cid:paraId="306140EF" w16cid:durableId="1FF988A4"/>
  <w16cid:commentId w16cid:paraId="12D53F1A" w16cid:durableId="1FF6C219"/>
  <w16cid:commentId w16cid:paraId="20D27AFE" w16cid:durableId="1FF6C21A"/>
  <w16cid:commentId w16cid:paraId="603C4178" w16cid:durableId="1FF6C21B"/>
  <w16cid:commentId w16cid:paraId="02A88F95" w16cid:durableId="1FF6C21C"/>
  <w16cid:commentId w16cid:paraId="17990BB1" w16cid:durableId="1FF6C21D"/>
  <w16cid:commentId w16cid:paraId="02604AC9" w16cid:durableId="1FF6C21E"/>
  <w16cid:commentId w16cid:paraId="249D505C" w16cid:durableId="1FF98E07"/>
  <w16cid:commentId w16cid:paraId="5F5DAEC2" w16cid:durableId="1FF6C21F"/>
  <w16cid:commentId w16cid:paraId="6562407F" w16cid:durableId="1FF6C220"/>
  <w16cid:commentId w16cid:paraId="055125A7" w16cid:durableId="1FF6C2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11D74" w14:textId="77777777" w:rsidR="008F28E2" w:rsidRDefault="008F28E2">
      <w:r>
        <w:separator/>
      </w:r>
    </w:p>
  </w:endnote>
  <w:endnote w:type="continuationSeparator" w:id="0">
    <w:p w14:paraId="3BB6948F" w14:textId="77777777" w:rsidR="008F28E2" w:rsidRDefault="008F28E2">
      <w:r>
        <w:continuationSeparator/>
      </w:r>
    </w:p>
  </w:endnote>
  <w:endnote w:type="continuationNotice" w:id="1">
    <w:p w14:paraId="27317145" w14:textId="77777777" w:rsidR="008F28E2" w:rsidRDefault="008F28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57878BB1"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ED1EF6">
              <w:rPr>
                <w:b/>
                <w:bCs/>
                <w:noProof/>
              </w:rPr>
              <w:t>10</w:t>
            </w:r>
            <w:r>
              <w:rPr>
                <w:b/>
                <w:bCs/>
              </w:rPr>
              <w:fldChar w:fldCharType="end"/>
            </w:r>
            <w:r>
              <w:t xml:space="preserve"> z </w:t>
            </w:r>
            <w:r>
              <w:rPr>
                <w:b/>
                <w:bCs/>
              </w:rPr>
              <w:fldChar w:fldCharType="begin"/>
            </w:r>
            <w:r>
              <w:rPr>
                <w:b/>
                <w:bCs/>
              </w:rPr>
              <w:instrText>NUMPAGES</w:instrText>
            </w:r>
            <w:r>
              <w:rPr>
                <w:b/>
                <w:bCs/>
              </w:rPr>
              <w:fldChar w:fldCharType="separate"/>
            </w:r>
            <w:r w:rsidR="00ED1EF6">
              <w:rPr>
                <w:b/>
                <w:bCs/>
                <w:noProof/>
              </w:rPr>
              <w:t>22</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F6550" w14:textId="77777777" w:rsidR="008F28E2" w:rsidRDefault="008F28E2">
      <w:r>
        <w:separator/>
      </w:r>
    </w:p>
  </w:footnote>
  <w:footnote w:type="continuationSeparator" w:id="0">
    <w:p w14:paraId="48B6554A" w14:textId="77777777" w:rsidR="008F28E2" w:rsidRDefault="008F28E2">
      <w:r>
        <w:continuationSeparator/>
      </w:r>
    </w:p>
  </w:footnote>
  <w:footnote w:type="continuationNotice" w:id="1">
    <w:p w14:paraId="1D004A6E" w14:textId="77777777" w:rsidR="008F28E2" w:rsidRDefault="008F28E2"/>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658CB6F9" w:rsidR="00D575DD" w:rsidRPr="009B2D1D" w:rsidRDefault="00D575DD" w:rsidP="00B86101">
    <w:pPr>
      <w:pStyle w:val="Hlavika"/>
      <w:rPr>
        <w:sz w:val="22"/>
        <w:szCs w:val="22"/>
      </w:rPr>
    </w:pPr>
    <w:r>
      <w:rPr>
        <w:noProof/>
        <w:sz w:val="22"/>
        <w:szCs w:val="22"/>
        <w:lang w:eastAsia="sk-SK"/>
      </w:rPr>
      <w:drawing>
        <wp:inline distT="0" distB="0" distL="0" distR="0" wp14:anchorId="7B351D3C" wp14:editId="2AFDCC20">
          <wp:extent cx="808355" cy="530225"/>
          <wp:effectExtent l="0" t="0" r="0" b="0"/>
          <wp:docPr id="1" name="Obrázok 1" descr="EU_logo cmyk 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logo cmyk 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530225"/>
                  </a:xfrm>
                  <a:prstGeom prst="rect">
                    <a:avLst/>
                  </a:prstGeom>
                  <a:noFill/>
                  <a:ln>
                    <a:noFill/>
                  </a:ln>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3835CF4"/>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4"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7A4366"/>
    <w:multiLevelType w:val="hybridMultilevel"/>
    <w:tmpl w:val="2F9614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AD92F32"/>
    <w:multiLevelType w:val="hybridMultilevel"/>
    <w:tmpl w:val="7AC6990E"/>
    <w:lvl w:ilvl="0" w:tplc="0D40AACA">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1B1CD0"/>
    <w:multiLevelType w:val="hybridMultilevel"/>
    <w:tmpl w:val="03FE8850"/>
    <w:lvl w:ilvl="0" w:tplc="D158CBCC">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D5A3733"/>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19"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3" w15:restartNumberingAfterBreak="0">
    <w:nsid w:val="2D887222"/>
    <w:multiLevelType w:val="multilevel"/>
    <w:tmpl w:val="9334A20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5" w15:restartNumberingAfterBreak="0">
    <w:nsid w:val="2F45343E"/>
    <w:multiLevelType w:val="hybridMultilevel"/>
    <w:tmpl w:val="FD067468"/>
    <w:lvl w:ilvl="0" w:tplc="11927624">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7"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7236D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44872C69"/>
    <w:multiLevelType w:val="hybridMultilevel"/>
    <w:tmpl w:val="E990D794"/>
    <w:lvl w:ilvl="0" w:tplc="0E1CAD7C">
      <w:start w:val="1"/>
      <w:numFmt w:val="lowerRoman"/>
      <w:lvlText w:val="(%1)"/>
      <w:lvlJc w:val="left"/>
      <w:pPr>
        <w:ind w:left="2862" w:hanging="360"/>
      </w:pPr>
      <w:rPr>
        <w:rFonts w:hint="default"/>
      </w:rPr>
    </w:lvl>
    <w:lvl w:ilvl="1" w:tplc="041B0019" w:tentative="1">
      <w:start w:val="1"/>
      <w:numFmt w:val="lowerLetter"/>
      <w:lvlText w:val="%2."/>
      <w:lvlJc w:val="left"/>
      <w:pPr>
        <w:ind w:left="3582" w:hanging="360"/>
      </w:pPr>
    </w:lvl>
    <w:lvl w:ilvl="2" w:tplc="041B001B" w:tentative="1">
      <w:start w:val="1"/>
      <w:numFmt w:val="lowerRoman"/>
      <w:lvlText w:val="%3."/>
      <w:lvlJc w:val="right"/>
      <w:pPr>
        <w:ind w:left="4302" w:hanging="180"/>
      </w:pPr>
    </w:lvl>
    <w:lvl w:ilvl="3" w:tplc="041B000F" w:tentative="1">
      <w:start w:val="1"/>
      <w:numFmt w:val="decimal"/>
      <w:lvlText w:val="%4."/>
      <w:lvlJc w:val="left"/>
      <w:pPr>
        <w:ind w:left="5022" w:hanging="360"/>
      </w:pPr>
    </w:lvl>
    <w:lvl w:ilvl="4" w:tplc="041B0019" w:tentative="1">
      <w:start w:val="1"/>
      <w:numFmt w:val="lowerLetter"/>
      <w:lvlText w:val="%5."/>
      <w:lvlJc w:val="left"/>
      <w:pPr>
        <w:ind w:left="5742" w:hanging="360"/>
      </w:pPr>
    </w:lvl>
    <w:lvl w:ilvl="5" w:tplc="041B001B" w:tentative="1">
      <w:start w:val="1"/>
      <w:numFmt w:val="lowerRoman"/>
      <w:lvlText w:val="%6."/>
      <w:lvlJc w:val="right"/>
      <w:pPr>
        <w:ind w:left="6462" w:hanging="180"/>
      </w:pPr>
    </w:lvl>
    <w:lvl w:ilvl="6" w:tplc="041B000F" w:tentative="1">
      <w:start w:val="1"/>
      <w:numFmt w:val="decimal"/>
      <w:lvlText w:val="%7."/>
      <w:lvlJc w:val="left"/>
      <w:pPr>
        <w:ind w:left="7182" w:hanging="360"/>
      </w:pPr>
    </w:lvl>
    <w:lvl w:ilvl="7" w:tplc="041B0019" w:tentative="1">
      <w:start w:val="1"/>
      <w:numFmt w:val="lowerLetter"/>
      <w:lvlText w:val="%8."/>
      <w:lvlJc w:val="left"/>
      <w:pPr>
        <w:ind w:left="7902" w:hanging="360"/>
      </w:pPr>
    </w:lvl>
    <w:lvl w:ilvl="8" w:tplc="041B001B" w:tentative="1">
      <w:start w:val="1"/>
      <w:numFmt w:val="lowerRoman"/>
      <w:lvlText w:val="%9."/>
      <w:lvlJc w:val="right"/>
      <w:pPr>
        <w:ind w:left="8622" w:hanging="180"/>
      </w:pPr>
    </w:lvl>
  </w:abstractNum>
  <w:abstractNum w:abstractNumId="32"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4B4E3E"/>
    <w:multiLevelType w:val="multilevel"/>
    <w:tmpl w:val="AEE8A7C4"/>
    <w:lvl w:ilvl="0">
      <w:start w:val="3"/>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7"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8"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3"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15:restartNumberingAfterBreak="0">
    <w:nsid w:val="645320D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1"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15:restartNumberingAfterBreak="0">
    <w:nsid w:val="72877835"/>
    <w:multiLevelType w:val="hybridMultilevel"/>
    <w:tmpl w:val="C6BCA506"/>
    <w:lvl w:ilvl="0" w:tplc="0E1CAD7C">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6"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7"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8"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1"/>
  </w:num>
  <w:num w:numId="2">
    <w:abstractNumId w:val="46"/>
  </w:num>
  <w:num w:numId="3">
    <w:abstractNumId w:val="11"/>
  </w:num>
  <w:num w:numId="4">
    <w:abstractNumId w:val="23"/>
  </w:num>
  <w:num w:numId="5">
    <w:abstractNumId w:val="32"/>
  </w:num>
  <w:num w:numId="6">
    <w:abstractNumId w:val="41"/>
  </w:num>
  <w:num w:numId="7">
    <w:abstractNumId w:val="34"/>
  </w:num>
  <w:num w:numId="8">
    <w:abstractNumId w:val="52"/>
  </w:num>
  <w:num w:numId="9">
    <w:abstractNumId w:val="34"/>
    <w:lvlOverride w:ilvl="0">
      <w:startOverride w:val="1"/>
    </w:lvlOverride>
    <w:lvlOverride w:ilvl="1">
      <w:startOverride w:val="4"/>
    </w:lvlOverride>
  </w:num>
  <w:num w:numId="10">
    <w:abstractNumId w:val="40"/>
  </w:num>
  <w:num w:numId="11">
    <w:abstractNumId w:val="16"/>
  </w:num>
  <w:num w:numId="12">
    <w:abstractNumId w:val="10"/>
  </w:num>
  <w:num w:numId="13">
    <w:abstractNumId w:val="24"/>
  </w:num>
  <w:num w:numId="14">
    <w:abstractNumId w:val="36"/>
  </w:num>
  <w:num w:numId="15">
    <w:abstractNumId w:val="39"/>
  </w:num>
  <w:num w:numId="16">
    <w:abstractNumId w:val="55"/>
  </w:num>
  <w:num w:numId="17">
    <w:abstractNumId w:val="29"/>
  </w:num>
  <w:num w:numId="18">
    <w:abstractNumId w:val="33"/>
  </w:num>
  <w:num w:numId="19">
    <w:abstractNumId w:val="9"/>
  </w:num>
  <w:num w:numId="20">
    <w:abstractNumId w:val="42"/>
  </w:num>
  <w:num w:numId="21">
    <w:abstractNumId w:val="57"/>
  </w:num>
  <w:num w:numId="22">
    <w:abstractNumId w:val="0"/>
  </w:num>
  <w:num w:numId="23">
    <w:abstractNumId w:val="48"/>
  </w:num>
  <w:num w:numId="24">
    <w:abstractNumId w:val="45"/>
  </w:num>
  <w:num w:numId="25">
    <w:abstractNumId w:val="52"/>
  </w:num>
  <w:num w:numId="26">
    <w:abstractNumId w:val="37"/>
  </w:num>
  <w:num w:numId="27">
    <w:abstractNumId w:val="58"/>
  </w:num>
  <w:num w:numId="28">
    <w:abstractNumId w:val="3"/>
  </w:num>
  <w:num w:numId="29">
    <w:abstractNumId w:val="7"/>
  </w:num>
  <w:num w:numId="30">
    <w:abstractNumId w:val="49"/>
  </w:num>
  <w:num w:numId="31">
    <w:abstractNumId w:val="12"/>
  </w:num>
  <w:num w:numId="32">
    <w:abstractNumId w:val="26"/>
  </w:num>
  <w:num w:numId="33">
    <w:abstractNumId w:val="3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
  </w:num>
  <w:num w:numId="36">
    <w:abstractNumId w:val="6"/>
  </w:num>
  <w:num w:numId="37">
    <w:abstractNumId w:val="34"/>
    <w:lvlOverride w:ilvl="0">
      <w:startOverride w:val="1"/>
    </w:lvlOverride>
    <w:lvlOverride w:ilvl="1">
      <w:startOverride w:val="5"/>
    </w:lvlOverride>
  </w:num>
  <w:num w:numId="38">
    <w:abstractNumId w:val="30"/>
  </w:num>
  <w:num w:numId="39">
    <w:abstractNumId w:val="21"/>
  </w:num>
  <w:num w:numId="40">
    <w:abstractNumId w:val="20"/>
  </w:num>
  <w:num w:numId="41">
    <w:abstractNumId w:val="56"/>
  </w:num>
  <w:num w:numId="42">
    <w:abstractNumId w:val="50"/>
  </w:num>
  <w:num w:numId="43">
    <w:abstractNumId w:val="1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num>
  <w:num w:numId="48">
    <w:abstractNumId w:val="5"/>
  </w:num>
  <w:num w:numId="49">
    <w:abstractNumId w:val="47"/>
  </w:num>
  <w:num w:numId="50">
    <w:abstractNumId w:val="43"/>
  </w:num>
  <w:num w:numId="51">
    <w:abstractNumId w:val="38"/>
  </w:num>
  <w:num w:numId="52">
    <w:abstractNumId w:val="22"/>
  </w:num>
  <w:num w:numId="53">
    <w:abstractNumId w:val="17"/>
  </w:num>
  <w:num w:numId="54">
    <w:abstractNumId w:val="4"/>
  </w:num>
  <w:num w:numId="55">
    <w:abstractNumId w:val="54"/>
  </w:num>
  <w:num w:numId="56">
    <w:abstractNumId w:val="35"/>
  </w:num>
  <w:num w:numId="57">
    <w:abstractNumId w:val="13"/>
  </w:num>
  <w:num w:numId="58">
    <w:abstractNumId w:val="27"/>
  </w:num>
  <w:num w:numId="59">
    <w:abstractNumId w:val="53"/>
  </w:num>
  <w:num w:numId="60">
    <w:abstractNumId w:val="34"/>
  </w:num>
  <w:num w:numId="61">
    <w:abstractNumId w:val="34"/>
  </w:num>
  <w:num w:numId="62">
    <w:abstractNumId w:val="34"/>
  </w:num>
  <w:num w:numId="63">
    <w:abstractNumId w:val="34"/>
  </w:num>
  <w:num w:numId="64">
    <w:abstractNumId w:val="25"/>
  </w:num>
  <w:num w:numId="65">
    <w:abstractNumId w:val="14"/>
  </w:num>
  <w:num w:numId="66">
    <w:abstractNumId w:val="28"/>
  </w:num>
  <w:num w:numId="67">
    <w:abstractNumId w:val="44"/>
  </w:num>
  <w:num w:numId="68">
    <w:abstractNumId w:val="2"/>
  </w:num>
  <w:num w:numId="69">
    <w:abstractNumId w:val="15"/>
  </w:num>
  <w:num w:numId="70">
    <w:abstractNumId w:val="31"/>
  </w:num>
  <w:num w:numId="71">
    <w:abstractNumId w:val="1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12"/>
    <w:rsid w:val="00001F72"/>
    <w:rsid w:val="00001FB5"/>
    <w:rsid w:val="00002562"/>
    <w:rsid w:val="00005839"/>
    <w:rsid w:val="00021E32"/>
    <w:rsid w:val="00022D44"/>
    <w:rsid w:val="000231CE"/>
    <w:rsid w:val="00023762"/>
    <w:rsid w:val="000238A5"/>
    <w:rsid w:val="0002435E"/>
    <w:rsid w:val="00024F02"/>
    <w:rsid w:val="0002517B"/>
    <w:rsid w:val="00026D5D"/>
    <w:rsid w:val="00027C20"/>
    <w:rsid w:val="000305DD"/>
    <w:rsid w:val="00031C54"/>
    <w:rsid w:val="00031FBA"/>
    <w:rsid w:val="00032862"/>
    <w:rsid w:val="0003377F"/>
    <w:rsid w:val="00033F99"/>
    <w:rsid w:val="0003534E"/>
    <w:rsid w:val="00036AEE"/>
    <w:rsid w:val="00036B53"/>
    <w:rsid w:val="00037223"/>
    <w:rsid w:val="00037CD5"/>
    <w:rsid w:val="00037E38"/>
    <w:rsid w:val="00037EAE"/>
    <w:rsid w:val="0004113D"/>
    <w:rsid w:val="00042908"/>
    <w:rsid w:val="00043ABB"/>
    <w:rsid w:val="00043EA9"/>
    <w:rsid w:val="00045CD3"/>
    <w:rsid w:val="000467CC"/>
    <w:rsid w:val="0004758F"/>
    <w:rsid w:val="000479C5"/>
    <w:rsid w:val="00050A54"/>
    <w:rsid w:val="00050AB6"/>
    <w:rsid w:val="00050E3B"/>
    <w:rsid w:val="00051668"/>
    <w:rsid w:val="00052422"/>
    <w:rsid w:val="000529AB"/>
    <w:rsid w:val="00052E37"/>
    <w:rsid w:val="00053FC3"/>
    <w:rsid w:val="000541AA"/>
    <w:rsid w:val="00054E60"/>
    <w:rsid w:val="0005569E"/>
    <w:rsid w:val="000556B1"/>
    <w:rsid w:val="00055E45"/>
    <w:rsid w:val="00057C7E"/>
    <w:rsid w:val="00057F45"/>
    <w:rsid w:val="000610EF"/>
    <w:rsid w:val="00061531"/>
    <w:rsid w:val="000618FC"/>
    <w:rsid w:val="0006191F"/>
    <w:rsid w:val="000620BB"/>
    <w:rsid w:val="000623F3"/>
    <w:rsid w:val="00063DD8"/>
    <w:rsid w:val="0006549E"/>
    <w:rsid w:val="00065954"/>
    <w:rsid w:val="00066CD0"/>
    <w:rsid w:val="00066ED8"/>
    <w:rsid w:val="00066EEE"/>
    <w:rsid w:val="000710BD"/>
    <w:rsid w:val="000712B4"/>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6596"/>
    <w:rsid w:val="000E6A68"/>
    <w:rsid w:val="000E7348"/>
    <w:rsid w:val="000F0CD6"/>
    <w:rsid w:val="000F19F4"/>
    <w:rsid w:val="000F3D33"/>
    <w:rsid w:val="000F6A4B"/>
    <w:rsid w:val="000F6D66"/>
    <w:rsid w:val="000F7778"/>
    <w:rsid w:val="000F794C"/>
    <w:rsid w:val="0010472E"/>
    <w:rsid w:val="00104E99"/>
    <w:rsid w:val="00105069"/>
    <w:rsid w:val="001065F9"/>
    <w:rsid w:val="00107502"/>
    <w:rsid w:val="001118FB"/>
    <w:rsid w:val="00111B98"/>
    <w:rsid w:val="001154C8"/>
    <w:rsid w:val="00115665"/>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9C9"/>
    <w:rsid w:val="00132CB5"/>
    <w:rsid w:val="00133C88"/>
    <w:rsid w:val="00134C6A"/>
    <w:rsid w:val="001360E4"/>
    <w:rsid w:val="00136A31"/>
    <w:rsid w:val="00136FD2"/>
    <w:rsid w:val="00137702"/>
    <w:rsid w:val="001412E9"/>
    <w:rsid w:val="0014249F"/>
    <w:rsid w:val="0014345C"/>
    <w:rsid w:val="00144BC7"/>
    <w:rsid w:val="00146148"/>
    <w:rsid w:val="001472C3"/>
    <w:rsid w:val="00147660"/>
    <w:rsid w:val="00153483"/>
    <w:rsid w:val="00155368"/>
    <w:rsid w:val="001563A6"/>
    <w:rsid w:val="00161434"/>
    <w:rsid w:val="00162397"/>
    <w:rsid w:val="0016420C"/>
    <w:rsid w:val="0016424F"/>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ACF"/>
    <w:rsid w:val="001A0B1A"/>
    <w:rsid w:val="001A0DA6"/>
    <w:rsid w:val="001A4E20"/>
    <w:rsid w:val="001A6B22"/>
    <w:rsid w:val="001B0143"/>
    <w:rsid w:val="001B0179"/>
    <w:rsid w:val="001B077A"/>
    <w:rsid w:val="001B14EC"/>
    <w:rsid w:val="001B46B5"/>
    <w:rsid w:val="001B46C6"/>
    <w:rsid w:val="001B6926"/>
    <w:rsid w:val="001B77DD"/>
    <w:rsid w:val="001C06A7"/>
    <w:rsid w:val="001C20CA"/>
    <w:rsid w:val="001C2C0F"/>
    <w:rsid w:val="001C2F7D"/>
    <w:rsid w:val="001C3F6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30964"/>
    <w:rsid w:val="00231EB6"/>
    <w:rsid w:val="002323D4"/>
    <w:rsid w:val="002339B2"/>
    <w:rsid w:val="002344F2"/>
    <w:rsid w:val="002363BC"/>
    <w:rsid w:val="00236442"/>
    <w:rsid w:val="002365C3"/>
    <w:rsid w:val="002401A5"/>
    <w:rsid w:val="00241FF5"/>
    <w:rsid w:val="00244A7B"/>
    <w:rsid w:val="00245352"/>
    <w:rsid w:val="002453ED"/>
    <w:rsid w:val="0024609C"/>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716A7"/>
    <w:rsid w:val="0027465B"/>
    <w:rsid w:val="00275B0A"/>
    <w:rsid w:val="0027677E"/>
    <w:rsid w:val="002768EC"/>
    <w:rsid w:val="002773F7"/>
    <w:rsid w:val="00277E78"/>
    <w:rsid w:val="002806F8"/>
    <w:rsid w:val="00281475"/>
    <w:rsid w:val="002819C6"/>
    <w:rsid w:val="002826B3"/>
    <w:rsid w:val="00282928"/>
    <w:rsid w:val="002871DD"/>
    <w:rsid w:val="0029040C"/>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10A8"/>
    <w:rsid w:val="002B16CF"/>
    <w:rsid w:val="002B1DCF"/>
    <w:rsid w:val="002B5C3F"/>
    <w:rsid w:val="002B6F32"/>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337B"/>
    <w:rsid w:val="002F342E"/>
    <w:rsid w:val="002F5844"/>
    <w:rsid w:val="002F6375"/>
    <w:rsid w:val="002F66C7"/>
    <w:rsid w:val="002F68D9"/>
    <w:rsid w:val="002F6E14"/>
    <w:rsid w:val="0030165C"/>
    <w:rsid w:val="0030227A"/>
    <w:rsid w:val="0030297C"/>
    <w:rsid w:val="00303E88"/>
    <w:rsid w:val="0030445A"/>
    <w:rsid w:val="00305DBD"/>
    <w:rsid w:val="00306247"/>
    <w:rsid w:val="00306AA0"/>
    <w:rsid w:val="00307398"/>
    <w:rsid w:val="00307844"/>
    <w:rsid w:val="00310FFA"/>
    <w:rsid w:val="0031151C"/>
    <w:rsid w:val="003149CF"/>
    <w:rsid w:val="00315D1E"/>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5BD9"/>
    <w:rsid w:val="003461C1"/>
    <w:rsid w:val="003463EF"/>
    <w:rsid w:val="00347D8C"/>
    <w:rsid w:val="00351451"/>
    <w:rsid w:val="00354653"/>
    <w:rsid w:val="003561D6"/>
    <w:rsid w:val="00356A94"/>
    <w:rsid w:val="003574CA"/>
    <w:rsid w:val="003577CE"/>
    <w:rsid w:val="003602AB"/>
    <w:rsid w:val="003657C6"/>
    <w:rsid w:val="00365BF5"/>
    <w:rsid w:val="00366166"/>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765C"/>
    <w:rsid w:val="00390C01"/>
    <w:rsid w:val="003933D6"/>
    <w:rsid w:val="00395280"/>
    <w:rsid w:val="00396FC8"/>
    <w:rsid w:val="00397292"/>
    <w:rsid w:val="003A079F"/>
    <w:rsid w:val="003A31ED"/>
    <w:rsid w:val="003A4E98"/>
    <w:rsid w:val="003A7E9C"/>
    <w:rsid w:val="003B2269"/>
    <w:rsid w:val="003B32AA"/>
    <w:rsid w:val="003B3953"/>
    <w:rsid w:val="003B4128"/>
    <w:rsid w:val="003B4A6A"/>
    <w:rsid w:val="003B6636"/>
    <w:rsid w:val="003B6922"/>
    <w:rsid w:val="003C078D"/>
    <w:rsid w:val="003C1BEA"/>
    <w:rsid w:val="003C65C1"/>
    <w:rsid w:val="003C6936"/>
    <w:rsid w:val="003D04A0"/>
    <w:rsid w:val="003D0A9F"/>
    <w:rsid w:val="003D2DB7"/>
    <w:rsid w:val="003D37A1"/>
    <w:rsid w:val="003D446B"/>
    <w:rsid w:val="003D48FF"/>
    <w:rsid w:val="003E07C3"/>
    <w:rsid w:val="003E0EE2"/>
    <w:rsid w:val="003E1836"/>
    <w:rsid w:val="003E1853"/>
    <w:rsid w:val="003E2A34"/>
    <w:rsid w:val="003E3889"/>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714A"/>
    <w:rsid w:val="0041788A"/>
    <w:rsid w:val="004246F1"/>
    <w:rsid w:val="00424871"/>
    <w:rsid w:val="004249AA"/>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7CB"/>
    <w:rsid w:val="00455037"/>
    <w:rsid w:val="00455EC5"/>
    <w:rsid w:val="00455EF9"/>
    <w:rsid w:val="00456471"/>
    <w:rsid w:val="00457BE5"/>
    <w:rsid w:val="00460FEE"/>
    <w:rsid w:val="004614A7"/>
    <w:rsid w:val="00461504"/>
    <w:rsid w:val="004639E8"/>
    <w:rsid w:val="00465881"/>
    <w:rsid w:val="00466F29"/>
    <w:rsid w:val="004672FF"/>
    <w:rsid w:val="004709CD"/>
    <w:rsid w:val="00471406"/>
    <w:rsid w:val="004736D1"/>
    <w:rsid w:val="00474341"/>
    <w:rsid w:val="004746E7"/>
    <w:rsid w:val="004747B9"/>
    <w:rsid w:val="00474A0F"/>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553"/>
    <w:rsid w:val="004A10BB"/>
    <w:rsid w:val="004A28AF"/>
    <w:rsid w:val="004A4B8D"/>
    <w:rsid w:val="004A4DC1"/>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548D"/>
    <w:rsid w:val="004C569F"/>
    <w:rsid w:val="004C6A1A"/>
    <w:rsid w:val="004C6B03"/>
    <w:rsid w:val="004C710D"/>
    <w:rsid w:val="004C792F"/>
    <w:rsid w:val="004C7C83"/>
    <w:rsid w:val="004D108E"/>
    <w:rsid w:val="004D1E01"/>
    <w:rsid w:val="004D405C"/>
    <w:rsid w:val="004D41D3"/>
    <w:rsid w:val="004D60A5"/>
    <w:rsid w:val="004D65FA"/>
    <w:rsid w:val="004D71F4"/>
    <w:rsid w:val="004E133C"/>
    <w:rsid w:val="004E1B31"/>
    <w:rsid w:val="004E36DF"/>
    <w:rsid w:val="004E4206"/>
    <w:rsid w:val="004E637C"/>
    <w:rsid w:val="004F0E6D"/>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7316"/>
    <w:rsid w:val="00507A65"/>
    <w:rsid w:val="00510B4C"/>
    <w:rsid w:val="00510C0C"/>
    <w:rsid w:val="00510E75"/>
    <w:rsid w:val="00511880"/>
    <w:rsid w:val="0051258C"/>
    <w:rsid w:val="00513249"/>
    <w:rsid w:val="00517C2F"/>
    <w:rsid w:val="00520B1A"/>
    <w:rsid w:val="00520D24"/>
    <w:rsid w:val="0052190D"/>
    <w:rsid w:val="00523597"/>
    <w:rsid w:val="00523A19"/>
    <w:rsid w:val="00524E01"/>
    <w:rsid w:val="005257D6"/>
    <w:rsid w:val="00525C52"/>
    <w:rsid w:val="00526F99"/>
    <w:rsid w:val="0053584E"/>
    <w:rsid w:val="0053599B"/>
    <w:rsid w:val="00535D3A"/>
    <w:rsid w:val="005366A5"/>
    <w:rsid w:val="00536CB0"/>
    <w:rsid w:val="0054070D"/>
    <w:rsid w:val="0054125D"/>
    <w:rsid w:val="00543C7F"/>
    <w:rsid w:val="0054708B"/>
    <w:rsid w:val="005518C7"/>
    <w:rsid w:val="00553F27"/>
    <w:rsid w:val="00554A69"/>
    <w:rsid w:val="00554A89"/>
    <w:rsid w:val="00555658"/>
    <w:rsid w:val="005565A4"/>
    <w:rsid w:val="00561038"/>
    <w:rsid w:val="00562BFB"/>
    <w:rsid w:val="00563D5C"/>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3B52"/>
    <w:rsid w:val="00585B58"/>
    <w:rsid w:val="005868C1"/>
    <w:rsid w:val="005876C5"/>
    <w:rsid w:val="00590613"/>
    <w:rsid w:val="005943B5"/>
    <w:rsid w:val="005954BF"/>
    <w:rsid w:val="0059620D"/>
    <w:rsid w:val="0059655B"/>
    <w:rsid w:val="00596CE7"/>
    <w:rsid w:val="0059740F"/>
    <w:rsid w:val="0059795E"/>
    <w:rsid w:val="005A0075"/>
    <w:rsid w:val="005A124E"/>
    <w:rsid w:val="005A292C"/>
    <w:rsid w:val="005A37C9"/>
    <w:rsid w:val="005A4C49"/>
    <w:rsid w:val="005A4CFE"/>
    <w:rsid w:val="005A6B51"/>
    <w:rsid w:val="005A73D7"/>
    <w:rsid w:val="005B3605"/>
    <w:rsid w:val="005B3736"/>
    <w:rsid w:val="005B42F1"/>
    <w:rsid w:val="005B65E9"/>
    <w:rsid w:val="005B7568"/>
    <w:rsid w:val="005C2341"/>
    <w:rsid w:val="005C28AD"/>
    <w:rsid w:val="005C363B"/>
    <w:rsid w:val="005C3809"/>
    <w:rsid w:val="005C7A7B"/>
    <w:rsid w:val="005D067B"/>
    <w:rsid w:val="005D23A2"/>
    <w:rsid w:val="005D5A62"/>
    <w:rsid w:val="005D6205"/>
    <w:rsid w:val="005D6E71"/>
    <w:rsid w:val="005E1455"/>
    <w:rsid w:val="005E47AC"/>
    <w:rsid w:val="005E52E4"/>
    <w:rsid w:val="005E663F"/>
    <w:rsid w:val="005E6B5F"/>
    <w:rsid w:val="005E772B"/>
    <w:rsid w:val="005E7B34"/>
    <w:rsid w:val="005E7F5C"/>
    <w:rsid w:val="005F0AA7"/>
    <w:rsid w:val="005F0D92"/>
    <w:rsid w:val="005F2172"/>
    <w:rsid w:val="005F22CE"/>
    <w:rsid w:val="005F74AA"/>
    <w:rsid w:val="00600300"/>
    <w:rsid w:val="0060037B"/>
    <w:rsid w:val="00600551"/>
    <w:rsid w:val="0060106C"/>
    <w:rsid w:val="006042A7"/>
    <w:rsid w:val="006044E9"/>
    <w:rsid w:val="00606BB7"/>
    <w:rsid w:val="00606EA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3DDD"/>
    <w:rsid w:val="006347A9"/>
    <w:rsid w:val="00634CE1"/>
    <w:rsid w:val="00635612"/>
    <w:rsid w:val="0063739C"/>
    <w:rsid w:val="00637511"/>
    <w:rsid w:val="006376B9"/>
    <w:rsid w:val="00640026"/>
    <w:rsid w:val="006404DB"/>
    <w:rsid w:val="00642BE7"/>
    <w:rsid w:val="006430B5"/>
    <w:rsid w:val="00643C61"/>
    <w:rsid w:val="00644B2D"/>
    <w:rsid w:val="006473D7"/>
    <w:rsid w:val="00650207"/>
    <w:rsid w:val="00650350"/>
    <w:rsid w:val="0065265B"/>
    <w:rsid w:val="0065294E"/>
    <w:rsid w:val="00652CA0"/>
    <w:rsid w:val="00654CD8"/>
    <w:rsid w:val="00657990"/>
    <w:rsid w:val="00657D67"/>
    <w:rsid w:val="006600C5"/>
    <w:rsid w:val="0066084E"/>
    <w:rsid w:val="00662199"/>
    <w:rsid w:val="006621A2"/>
    <w:rsid w:val="00663CEE"/>
    <w:rsid w:val="00663E67"/>
    <w:rsid w:val="00664C53"/>
    <w:rsid w:val="00664C64"/>
    <w:rsid w:val="006720BE"/>
    <w:rsid w:val="00676031"/>
    <w:rsid w:val="00676059"/>
    <w:rsid w:val="00677B78"/>
    <w:rsid w:val="00677E53"/>
    <w:rsid w:val="00681201"/>
    <w:rsid w:val="00681D1B"/>
    <w:rsid w:val="006825B2"/>
    <w:rsid w:val="0068267F"/>
    <w:rsid w:val="00683B67"/>
    <w:rsid w:val="006854B3"/>
    <w:rsid w:val="00685BA4"/>
    <w:rsid w:val="00685BC2"/>
    <w:rsid w:val="00686B97"/>
    <w:rsid w:val="00686DFC"/>
    <w:rsid w:val="00687B8C"/>
    <w:rsid w:val="00690657"/>
    <w:rsid w:val="00690894"/>
    <w:rsid w:val="00696212"/>
    <w:rsid w:val="00696A92"/>
    <w:rsid w:val="00696E62"/>
    <w:rsid w:val="0069706F"/>
    <w:rsid w:val="0069799C"/>
    <w:rsid w:val="006A023D"/>
    <w:rsid w:val="006A2014"/>
    <w:rsid w:val="006A2247"/>
    <w:rsid w:val="006A27F6"/>
    <w:rsid w:val="006A4732"/>
    <w:rsid w:val="006A4ACA"/>
    <w:rsid w:val="006A4AFA"/>
    <w:rsid w:val="006B06FB"/>
    <w:rsid w:val="006B0855"/>
    <w:rsid w:val="006B0E73"/>
    <w:rsid w:val="006B1597"/>
    <w:rsid w:val="006B1EF6"/>
    <w:rsid w:val="006B2526"/>
    <w:rsid w:val="006B2B03"/>
    <w:rsid w:val="006B3F89"/>
    <w:rsid w:val="006B426F"/>
    <w:rsid w:val="006B4B0B"/>
    <w:rsid w:val="006B7A0B"/>
    <w:rsid w:val="006B7DE9"/>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2B3A"/>
    <w:rsid w:val="006E2B92"/>
    <w:rsid w:val="006E391D"/>
    <w:rsid w:val="006E5CFA"/>
    <w:rsid w:val="006F0297"/>
    <w:rsid w:val="006F0559"/>
    <w:rsid w:val="006F11E4"/>
    <w:rsid w:val="006F3E13"/>
    <w:rsid w:val="006F3F08"/>
    <w:rsid w:val="006F5382"/>
    <w:rsid w:val="006F6588"/>
    <w:rsid w:val="007002BF"/>
    <w:rsid w:val="00700365"/>
    <w:rsid w:val="00701120"/>
    <w:rsid w:val="007031BC"/>
    <w:rsid w:val="0070342C"/>
    <w:rsid w:val="0070374A"/>
    <w:rsid w:val="007048ED"/>
    <w:rsid w:val="007056E8"/>
    <w:rsid w:val="00707F5F"/>
    <w:rsid w:val="00711DED"/>
    <w:rsid w:val="007125EC"/>
    <w:rsid w:val="007131DF"/>
    <w:rsid w:val="00715100"/>
    <w:rsid w:val="00715A5B"/>
    <w:rsid w:val="0071682C"/>
    <w:rsid w:val="00717E9C"/>
    <w:rsid w:val="0072274B"/>
    <w:rsid w:val="00722F6E"/>
    <w:rsid w:val="00723039"/>
    <w:rsid w:val="00723D00"/>
    <w:rsid w:val="00724AED"/>
    <w:rsid w:val="00725B61"/>
    <w:rsid w:val="00726471"/>
    <w:rsid w:val="00726AB9"/>
    <w:rsid w:val="00727021"/>
    <w:rsid w:val="0072724D"/>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1112"/>
    <w:rsid w:val="0075325F"/>
    <w:rsid w:val="00753D1E"/>
    <w:rsid w:val="00754578"/>
    <w:rsid w:val="00755794"/>
    <w:rsid w:val="007560F3"/>
    <w:rsid w:val="0076248A"/>
    <w:rsid w:val="00762BD9"/>
    <w:rsid w:val="007636CC"/>
    <w:rsid w:val="00764133"/>
    <w:rsid w:val="00765080"/>
    <w:rsid w:val="00771C19"/>
    <w:rsid w:val="00773194"/>
    <w:rsid w:val="00773770"/>
    <w:rsid w:val="00773AE8"/>
    <w:rsid w:val="00774B21"/>
    <w:rsid w:val="00774F32"/>
    <w:rsid w:val="00774F54"/>
    <w:rsid w:val="007767B9"/>
    <w:rsid w:val="00776E4D"/>
    <w:rsid w:val="00777661"/>
    <w:rsid w:val="00777BAC"/>
    <w:rsid w:val="00780813"/>
    <w:rsid w:val="00780C69"/>
    <w:rsid w:val="00782748"/>
    <w:rsid w:val="007830F2"/>
    <w:rsid w:val="007833C8"/>
    <w:rsid w:val="00783E8B"/>
    <w:rsid w:val="00784E0B"/>
    <w:rsid w:val="007867F9"/>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13A"/>
    <w:rsid w:val="007C3326"/>
    <w:rsid w:val="007C3905"/>
    <w:rsid w:val="007C4F67"/>
    <w:rsid w:val="007C532B"/>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DBF"/>
    <w:rsid w:val="007E4E6D"/>
    <w:rsid w:val="007E4ECB"/>
    <w:rsid w:val="007E56B7"/>
    <w:rsid w:val="007E66BD"/>
    <w:rsid w:val="007E6810"/>
    <w:rsid w:val="007F20B9"/>
    <w:rsid w:val="007F295E"/>
    <w:rsid w:val="007F298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5889"/>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D3D"/>
    <w:rsid w:val="00871016"/>
    <w:rsid w:val="00873EDA"/>
    <w:rsid w:val="00875B79"/>
    <w:rsid w:val="00880ECC"/>
    <w:rsid w:val="0088148A"/>
    <w:rsid w:val="00881E49"/>
    <w:rsid w:val="008836C7"/>
    <w:rsid w:val="00885F67"/>
    <w:rsid w:val="00886FBE"/>
    <w:rsid w:val="00887042"/>
    <w:rsid w:val="00890E62"/>
    <w:rsid w:val="00890FD2"/>
    <w:rsid w:val="00891662"/>
    <w:rsid w:val="008934D3"/>
    <w:rsid w:val="00893A84"/>
    <w:rsid w:val="00895807"/>
    <w:rsid w:val="00896E40"/>
    <w:rsid w:val="008978CC"/>
    <w:rsid w:val="008A040A"/>
    <w:rsid w:val="008A05F3"/>
    <w:rsid w:val="008A3544"/>
    <w:rsid w:val="008A570D"/>
    <w:rsid w:val="008A71A4"/>
    <w:rsid w:val="008A7AD0"/>
    <w:rsid w:val="008B0C7A"/>
    <w:rsid w:val="008B1697"/>
    <w:rsid w:val="008B1E49"/>
    <w:rsid w:val="008B2BF2"/>
    <w:rsid w:val="008B5B51"/>
    <w:rsid w:val="008B6530"/>
    <w:rsid w:val="008B6DF9"/>
    <w:rsid w:val="008C0420"/>
    <w:rsid w:val="008C27B4"/>
    <w:rsid w:val="008C2A37"/>
    <w:rsid w:val="008C376D"/>
    <w:rsid w:val="008C7282"/>
    <w:rsid w:val="008C76B9"/>
    <w:rsid w:val="008C7A38"/>
    <w:rsid w:val="008D0328"/>
    <w:rsid w:val="008D22A5"/>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575F"/>
    <w:rsid w:val="008E6148"/>
    <w:rsid w:val="008E71BD"/>
    <w:rsid w:val="008E7EF7"/>
    <w:rsid w:val="008F033F"/>
    <w:rsid w:val="008F0A72"/>
    <w:rsid w:val="008F11B9"/>
    <w:rsid w:val="008F159F"/>
    <w:rsid w:val="008F2862"/>
    <w:rsid w:val="008F28E2"/>
    <w:rsid w:val="008F4737"/>
    <w:rsid w:val="0090050A"/>
    <w:rsid w:val="00901CC8"/>
    <w:rsid w:val="00901E68"/>
    <w:rsid w:val="009035DE"/>
    <w:rsid w:val="0090468E"/>
    <w:rsid w:val="00904F54"/>
    <w:rsid w:val="0090540F"/>
    <w:rsid w:val="00905CC0"/>
    <w:rsid w:val="009068BD"/>
    <w:rsid w:val="00906FE9"/>
    <w:rsid w:val="009072F7"/>
    <w:rsid w:val="009079AF"/>
    <w:rsid w:val="00910086"/>
    <w:rsid w:val="0091025F"/>
    <w:rsid w:val="00911F77"/>
    <w:rsid w:val="0091286E"/>
    <w:rsid w:val="00912BE1"/>
    <w:rsid w:val="00912CC9"/>
    <w:rsid w:val="0091372A"/>
    <w:rsid w:val="00914FD8"/>
    <w:rsid w:val="009157B6"/>
    <w:rsid w:val="0091648D"/>
    <w:rsid w:val="00917360"/>
    <w:rsid w:val="0092025A"/>
    <w:rsid w:val="00923631"/>
    <w:rsid w:val="0092369E"/>
    <w:rsid w:val="009238A2"/>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1215"/>
    <w:rsid w:val="0094339C"/>
    <w:rsid w:val="00944C07"/>
    <w:rsid w:val="00946725"/>
    <w:rsid w:val="00946B5C"/>
    <w:rsid w:val="0095141C"/>
    <w:rsid w:val="00954D75"/>
    <w:rsid w:val="009551F8"/>
    <w:rsid w:val="00960069"/>
    <w:rsid w:val="009617B6"/>
    <w:rsid w:val="0096502C"/>
    <w:rsid w:val="00965750"/>
    <w:rsid w:val="009669AC"/>
    <w:rsid w:val="00966B82"/>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AEF"/>
    <w:rsid w:val="00992E96"/>
    <w:rsid w:val="00993B20"/>
    <w:rsid w:val="00994867"/>
    <w:rsid w:val="009A0484"/>
    <w:rsid w:val="009A288E"/>
    <w:rsid w:val="009A364A"/>
    <w:rsid w:val="009A37CD"/>
    <w:rsid w:val="009A6B73"/>
    <w:rsid w:val="009A792D"/>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1929"/>
    <w:rsid w:val="00A023AE"/>
    <w:rsid w:val="00A02D67"/>
    <w:rsid w:val="00A04BE4"/>
    <w:rsid w:val="00A0646F"/>
    <w:rsid w:val="00A06B17"/>
    <w:rsid w:val="00A06B32"/>
    <w:rsid w:val="00A07189"/>
    <w:rsid w:val="00A07E94"/>
    <w:rsid w:val="00A1474D"/>
    <w:rsid w:val="00A14E80"/>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E6B"/>
    <w:rsid w:val="00A3623F"/>
    <w:rsid w:val="00A362E1"/>
    <w:rsid w:val="00A36494"/>
    <w:rsid w:val="00A40C54"/>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4291"/>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B2018"/>
    <w:rsid w:val="00AB26F5"/>
    <w:rsid w:val="00AB29E0"/>
    <w:rsid w:val="00AB344D"/>
    <w:rsid w:val="00AB3DC1"/>
    <w:rsid w:val="00AB5310"/>
    <w:rsid w:val="00AB5C30"/>
    <w:rsid w:val="00AB70CB"/>
    <w:rsid w:val="00AB787C"/>
    <w:rsid w:val="00AC0FAF"/>
    <w:rsid w:val="00AC10F0"/>
    <w:rsid w:val="00AC11CD"/>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514C"/>
    <w:rsid w:val="00AD642D"/>
    <w:rsid w:val="00AD67FD"/>
    <w:rsid w:val="00AE0580"/>
    <w:rsid w:val="00AE3DBF"/>
    <w:rsid w:val="00AE3FE1"/>
    <w:rsid w:val="00AE41D1"/>
    <w:rsid w:val="00AE5BF8"/>
    <w:rsid w:val="00AE5FFF"/>
    <w:rsid w:val="00AF07C3"/>
    <w:rsid w:val="00AF1698"/>
    <w:rsid w:val="00AF1812"/>
    <w:rsid w:val="00AF219F"/>
    <w:rsid w:val="00AF3085"/>
    <w:rsid w:val="00AF6817"/>
    <w:rsid w:val="00AF7307"/>
    <w:rsid w:val="00AF75E7"/>
    <w:rsid w:val="00B00587"/>
    <w:rsid w:val="00B00F9F"/>
    <w:rsid w:val="00B017B2"/>
    <w:rsid w:val="00B02DD8"/>
    <w:rsid w:val="00B03939"/>
    <w:rsid w:val="00B049B5"/>
    <w:rsid w:val="00B0556F"/>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1021"/>
    <w:rsid w:val="00B336A7"/>
    <w:rsid w:val="00B36235"/>
    <w:rsid w:val="00B37396"/>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57BDF"/>
    <w:rsid w:val="00B641B3"/>
    <w:rsid w:val="00B646B2"/>
    <w:rsid w:val="00B64E5D"/>
    <w:rsid w:val="00B66A10"/>
    <w:rsid w:val="00B66BA5"/>
    <w:rsid w:val="00B7084E"/>
    <w:rsid w:val="00B71E8B"/>
    <w:rsid w:val="00B739D1"/>
    <w:rsid w:val="00B7558F"/>
    <w:rsid w:val="00B77684"/>
    <w:rsid w:val="00B805B8"/>
    <w:rsid w:val="00B8189E"/>
    <w:rsid w:val="00B83B58"/>
    <w:rsid w:val="00B83D50"/>
    <w:rsid w:val="00B84F54"/>
    <w:rsid w:val="00B85D5F"/>
    <w:rsid w:val="00B86101"/>
    <w:rsid w:val="00B90757"/>
    <w:rsid w:val="00B92C81"/>
    <w:rsid w:val="00B9451E"/>
    <w:rsid w:val="00B94EB1"/>
    <w:rsid w:val="00B95F05"/>
    <w:rsid w:val="00B9698D"/>
    <w:rsid w:val="00B96A80"/>
    <w:rsid w:val="00BA129A"/>
    <w:rsid w:val="00BA1D05"/>
    <w:rsid w:val="00BA24CD"/>
    <w:rsid w:val="00BA3C14"/>
    <w:rsid w:val="00BA45D2"/>
    <w:rsid w:val="00BA45E7"/>
    <w:rsid w:val="00BA4A7A"/>
    <w:rsid w:val="00BA4DFF"/>
    <w:rsid w:val="00BA4E48"/>
    <w:rsid w:val="00BA50EF"/>
    <w:rsid w:val="00BA622A"/>
    <w:rsid w:val="00BA77B9"/>
    <w:rsid w:val="00BB0311"/>
    <w:rsid w:val="00BB0776"/>
    <w:rsid w:val="00BB07A7"/>
    <w:rsid w:val="00BB0C39"/>
    <w:rsid w:val="00BB0E94"/>
    <w:rsid w:val="00BB3AAB"/>
    <w:rsid w:val="00BB4C6F"/>
    <w:rsid w:val="00BB74D3"/>
    <w:rsid w:val="00BB7607"/>
    <w:rsid w:val="00BC011B"/>
    <w:rsid w:val="00BC08AD"/>
    <w:rsid w:val="00BC1741"/>
    <w:rsid w:val="00BC1AFE"/>
    <w:rsid w:val="00BC2A95"/>
    <w:rsid w:val="00BC3999"/>
    <w:rsid w:val="00BC3CA9"/>
    <w:rsid w:val="00BC45F5"/>
    <w:rsid w:val="00BC480A"/>
    <w:rsid w:val="00BC49AB"/>
    <w:rsid w:val="00BC63A9"/>
    <w:rsid w:val="00BC6548"/>
    <w:rsid w:val="00BC78D5"/>
    <w:rsid w:val="00BD0D84"/>
    <w:rsid w:val="00BD3288"/>
    <w:rsid w:val="00BD338B"/>
    <w:rsid w:val="00BD34AB"/>
    <w:rsid w:val="00BD37A9"/>
    <w:rsid w:val="00BD4644"/>
    <w:rsid w:val="00BD4C5C"/>
    <w:rsid w:val="00BD5208"/>
    <w:rsid w:val="00BD5609"/>
    <w:rsid w:val="00BD7F80"/>
    <w:rsid w:val="00BE0387"/>
    <w:rsid w:val="00BE1320"/>
    <w:rsid w:val="00BE37DC"/>
    <w:rsid w:val="00BE3FAB"/>
    <w:rsid w:val="00BE6C3D"/>
    <w:rsid w:val="00BE6D04"/>
    <w:rsid w:val="00BE7D84"/>
    <w:rsid w:val="00BF05B6"/>
    <w:rsid w:val="00BF184C"/>
    <w:rsid w:val="00BF228E"/>
    <w:rsid w:val="00BF60F1"/>
    <w:rsid w:val="00BF7769"/>
    <w:rsid w:val="00C01BF2"/>
    <w:rsid w:val="00C02B0E"/>
    <w:rsid w:val="00C03C07"/>
    <w:rsid w:val="00C04BCE"/>
    <w:rsid w:val="00C04E52"/>
    <w:rsid w:val="00C054AF"/>
    <w:rsid w:val="00C055DF"/>
    <w:rsid w:val="00C06F8F"/>
    <w:rsid w:val="00C0705A"/>
    <w:rsid w:val="00C112F9"/>
    <w:rsid w:val="00C11679"/>
    <w:rsid w:val="00C1194B"/>
    <w:rsid w:val="00C121CE"/>
    <w:rsid w:val="00C1268B"/>
    <w:rsid w:val="00C147C6"/>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6958"/>
    <w:rsid w:val="00C46D96"/>
    <w:rsid w:val="00C50342"/>
    <w:rsid w:val="00C525C1"/>
    <w:rsid w:val="00C541F3"/>
    <w:rsid w:val="00C55910"/>
    <w:rsid w:val="00C566C3"/>
    <w:rsid w:val="00C574AF"/>
    <w:rsid w:val="00C60FF6"/>
    <w:rsid w:val="00C61DC3"/>
    <w:rsid w:val="00C62A4E"/>
    <w:rsid w:val="00C62FD0"/>
    <w:rsid w:val="00C636D3"/>
    <w:rsid w:val="00C63859"/>
    <w:rsid w:val="00C64F2C"/>
    <w:rsid w:val="00C655BC"/>
    <w:rsid w:val="00C660ED"/>
    <w:rsid w:val="00C66AC2"/>
    <w:rsid w:val="00C67F1C"/>
    <w:rsid w:val="00C71469"/>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A41"/>
    <w:rsid w:val="00C87F66"/>
    <w:rsid w:val="00C9085D"/>
    <w:rsid w:val="00C91741"/>
    <w:rsid w:val="00C92D48"/>
    <w:rsid w:val="00C93637"/>
    <w:rsid w:val="00C93844"/>
    <w:rsid w:val="00C941F5"/>
    <w:rsid w:val="00C95001"/>
    <w:rsid w:val="00C9711D"/>
    <w:rsid w:val="00C97DA8"/>
    <w:rsid w:val="00CA0F58"/>
    <w:rsid w:val="00CA12D9"/>
    <w:rsid w:val="00CA1EF2"/>
    <w:rsid w:val="00CA23B5"/>
    <w:rsid w:val="00CA25D7"/>
    <w:rsid w:val="00CA284A"/>
    <w:rsid w:val="00CA2D0D"/>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1E7B"/>
    <w:rsid w:val="00CC3F75"/>
    <w:rsid w:val="00CC410E"/>
    <w:rsid w:val="00CC5031"/>
    <w:rsid w:val="00CC50BA"/>
    <w:rsid w:val="00CC5722"/>
    <w:rsid w:val="00CC64EE"/>
    <w:rsid w:val="00CC7847"/>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6347"/>
    <w:rsid w:val="00D279FA"/>
    <w:rsid w:val="00D320E2"/>
    <w:rsid w:val="00D3319B"/>
    <w:rsid w:val="00D3374F"/>
    <w:rsid w:val="00D340BE"/>
    <w:rsid w:val="00D34D88"/>
    <w:rsid w:val="00D35B4A"/>
    <w:rsid w:val="00D372CC"/>
    <w:rsid w:val="00D4239C"/>
    <w:rsid w:val="00D43CD9"/>
    <w:rsid w:val="00D4451D"/>
    <w:rsid w:val="00D46162"/>
    <w:rsid w:val="00D50CC1"/>
    <w:rsid w:val="00D5489D"/>
    <w:rsid w:val="00D54B31"/>
    <w:rsid w:val="00D55509"/>
    <w:rsid w:val="00D557DA"/>
    <w:rsid w:val="00D57153"/>
    <w:rsid w:val="00D57160"/>
    <w:rsid w:val="00D575DD"/>
    <w:rsid w:val="00D60F97"/>
    <w:rsid w:val="00D64807"/>
    <w:rsid w:val="00D64DF7"/>
    <w:rsid w:val="00D65976"/>
    <w:rsid w:val="00D66497"/>
    <w:rsid w:val="00D665A9"/>
    <w:rsid w:val="00D668A8"/>
    <w:rsid w:val="00D6751A"/>
    <w:rsid w:val="00D71A6D"/>
    <w:rsid w:val="00D71EFD"/>
    <w:rsid w:val="00D734A1"/>
    <w:rsid w:val="00D73522"/>
    <w:rsid w:val="00D751E7"/>
    <w:rsid w:val="00D75A02"/>
    <w:rsid w:val="00D75B2F"/>
    <w:rsid w:val="00D768AA"/>
    <w:rsid w:val="00D7739C"/>
    <w:rsid w:val="00D80190"/>
    <w:rsid w:val="00D834BA"/>
    <w:rsid w:val="00D84451"/>
    <w:rsid w:val="00D84F29"/>
    <w:rsid w:val="00D87B51"/>
    <w:rsid w:val="00D91BE0"/>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83"/>
    <w:rsid w:val="00DD53D0"/>
    <w:rsid w:val="00DD7E22"/>
    <w:rsid w:val="00DE22BE"/>
    <w:rsid w:val="00DE43C6"/>
    <w:rsid w:val="00DE4DF0"/>
    <w:rsid w:val="00DE4E70"/>
    <w:rsid w:val="00DE519F"/>
    <w:rsid w:val="00DE5744"/>
    <w:rsid w:val="00DE72BA"/>
    <w:rsid w:val="00DE760F"/>
    <w:rsid w:val="00DF00B5"/>
    <w:rsid w:val="00DF0278"/>
    <w:rsid w:val="00DF378D"/>
    <w:rsid w:val="00DF39C4"/>
    <w:rsid w:val="00DF4B6A"/>
    <w:rsid w:val="00DF4B7B"/>
    <w:rsid w:val="00DF57AA"/>
    <w:rsid w:val="00DF6C4C"/>
    <w:rsid w:val="00E012E8"/>
    <w:rsid w:val="00E0144B"/>
    <w:rsid w:val="00E021A2"/>
    <w:rsid w:val="00E03B78"/>
    <w:rsid w:val="00E03FFA"/>
    <w:rsid w:val="00E05F9A"/>
    <w:rsid w:val="00E073A8"/>
    <w:rsid w:val="00E104C5"/>
    <w:rsid w:val="00E12BD5"/>
    <w:rsid w:val="00E13990"/>
    <w:rsid w:val="00E145E7"/>
    <w:rsid w:val="00E14DCA"/>
    <w:rsid w:val="00E15E63"/>
    <w:rsid w:val="00E161EA"/>
    <w:rsid w:val="00E2098B"/>
    <w:rsid w:val="00E212F5"/>
    <w:rsid w:val="00E2526D"/>
    <w:rsid w:val="00E25929"/>
    <w:rsid w:val="00E27A68"/>
    <w:rsid w:val="00E3097D"/>
    <w:rsid w:val="00E30E9E"/>
    <w:rsid w:val="00E32196"/>
    <w:rsid w:val="00E32B4F"/>
    <w:rsid w:val="00E32DB8"/>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F0D"/>
    <w:rsid w:val="00E85F35"/>
    <w:rsid w:val="00E864F4"/>
    <w:rsid w:val="00E86627"/>
    <w:rsid w:val="00E916F9"/>
    <w:rsid w:val="00E951F2"/>
    <w:rsid w:val="00E953E7"/>
    <w:rsid w:val="00E956AE"/>
    <w:rsid w:val="00E95781"/>
    <w:rsid w:val="00E95827"/>
    <w:rsid w:val="00EA2FAE"/>
    <w:rsid w:val="00EA3D84"/>
    <w:rsid w:val="00EA4220"/>
    <w:rsid w:val="00EA55C0"/>
    <w:rsid w:val="00EA60E7"/>
    <w:rsid w:val="00EA742A"/>
    <w:rsid w:val="00EA7DC7"/>
    <w:rsid w:val="00EB0534"/>
    <w:rsid w:val="00EB1284"/>
    <w:rsid w:val="00EB292B"/>
    <w:rsid w:val="00EB2B94"/>
    <w:rsid w:val="00EB585C"/>
    <w:rsid w:val="00EB5CFC"/>
    <w:rsid w:val="00EB64C7"/>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1EF6"/>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816"/>
    <w:rsid w:val="00EE7DC8"/>
    <w:rsid w:val="00EF1149"/>
    <w:rsid w:val="00EF1F24"/>
    <w:rsid w:val="00EF2069"/>
    <w:rsid w:val="00EF39B6"/>
    <w:rsid w:val="00EF500B"/>
    <w:rsid w:val="00EF691E"/>
    <w:rsid w:val="00EF6D85"/>
    <w:rsid w:val="00EF701F"/>
    <w:rsid w:val="00F00320"/>
    <w:rsid w:val="00F0060F"/>
    <w:rsid w:val="00F007DE"/>
    <w:rsid w:val="00F0141A"/>
    <w:rsid w:val="00F01CDE"/>
    <w:rsid w:val="00F069A3"/>
    <w:rsid w:val="00F06DB3"/>
    <w:rsid w:val="00F06F54"/>
    <w:rsid w:val="00F075CB"/>
    <w:rsid w:val="00F0767E"/>
    <w:rsid w:val="00F10882"/>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CD"/>
    <w:rsid w:val="00F6755A"/>
    <w:rsid w:val="00F67BBE"/>
    <w:rsid w:val="00F70D15"/>
    <w:rsid w:val="00F726D2"/>
    <w:rsid w:val="00F73AE4"/>
    <w:rsid w:val="00F751AE"/>
    <w:rsid w:val="00F75EDE"/>
    <w:rsid w:val="00F769AF"/>
    <w:rsid w:val="00F770A4"/>
    <w:rsid w:val="00F805AF"/>
    <w:rsid w:val="00F8063E"/>
    <w:rsid w:val="00F83467"/>
    <w:rsid w:val="00F8642B"/>
    <w:rsid w:val="00F86ACB"/>
    <w:rsid w:val="00F86F0F"/>
    <w:rsid w:val="00F8771D"/>
    <w:rsid w:val="00F931CC"/>
    <w:rsid w:val="00F93652"/>
    <w:rsid w:val="00F938E6"/>
    <w:rsid w:val="00F93C5E"/>
    <w:rsid w:val="00F95697"/>
    <w:rsid w:val="00F96B78"/>
    <w:rsid w:val="00F9719C"/>
    <w:rsid w:val="00FA43A1"/>
    <w:rsid w:val="00FA4B0A"/>
    <w:rsid w:val="00FA502F"/>
    <w:rsid w:val="00FA7B32"/>
    <w:rsid w:val="00FB05C5"/>
    <w:rsid w:val="00FB088F"/>
    <w:rsid w:val="00FB146F"/>
    <w:rsid w:val="00FB1DDD"/>
    <w:rsid w:val="00FB2539"/>
    <w:rsid w:val="00FB2A4D"/>
    <w:rsid w:val="00FB2BB6"/>
    <w:rsid w:val="00FB2F30"/>
    <w:rsid w:val="00FB3D6B"/>
    <w:rsid w:val="00FB53D5"/>
    <w:rsid w:val="00FB557B"/>
    <w:rsid w:val="00FB690E"/>
    <w:rsid w:val="00FB7621"/>
    <w:rsid w:val="00FB7B6F"/>
    <w:rsid w:val="00FC07B3"/>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autoRedefine/>
    <w:qFormat/>
    <w:rsid w:val="008F159F"/>
    <w:pPr>
      <w:keepNext/>
      <w:spacing w:before="240" w:after="60"/>
      <w:outlineLvl w:val="2"/>
    </w:pPr>
    <w:rPr>
      <w:rFonts w:cs="Arial"/>
      <w:b/>
      <w:bCs/>
      <w:sz w:val="22"/>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18516-F13B-4CA3-A0D5-A52CF0737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10686</Words>
  <Characters>60913</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2019-01-28T11:25:00Z</dcterms:created>
  <dcterms:modified xsi:type="dcterms:W3CDTF">2019-04-29T07:31:00Z</dcterms:modified>
</cp:coreProperties>
</file>